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0E3785" w14:textId="77777777" w:rsidR="00BF26AF" w:rsidRDefault="00576C0B">
      <w:pPr>
        <w:rPr>
          <w:b/>
        </w:rPr>
      </w:pPr>
      <w:r>
        <w:rPr>
          <w:b/>
        </w:rPr>
        <w:t>SCADA_DEV_VLV</w:t>
      </w:r>
    </w:p>
    <w:tbl>
      <w:tblPr>
        <w:tblStyle w:val="TableGrid"/>
        <w:tblW w:w="10008" w:type="dxa"/>
        <w:tblLook w:val="04A0" w:firstRow="1" w:lastRow="0" w:firstColumn="1" w:lastColumn="0" w:noHBand="0" w:noVBand="1"/>
      </w:tblPr>
      <w:tblGrid>
        <w:gridCol w:w="2564"/>
        <w:gridCol w:w="7444"/>
      </w:tblGrid>
      <w:tr w:rsidR="00576C0B" w:rsidRPr="00453F47" w14:paraId="0C50D522" w14:textId="77777777" w:rsidTr="000310FA">
        <w:tc>
          <w:tcPr>
            <w:tcW w:w="2564" w:type="dxa"/>
          </w:tcPr>
          <w:p w14:paraId="7B74D104" w14:textId="77777777" w:rsidR="00576C0B" w:rsidRPr="00453F47" w:rsidRDefault="00576C0B" w:rsidP="000310FA">
            <w:pPr>
              <w:rPr>
                <w:b/>
              </w:rPr>
            </w:pPr>
            <w:r>
              <w:rPr>
                <w:b/>
              </w:rPr>
              <w:t>Version</w:t>
            </w:r>
          </w:p>
        </w:tc>
        <w:tc>
          <w:tcPr>
            <w:tcW w:w="7444" w:type="dxa"/>
          </w:tcPr>
          <w:p w14:paraId="4B836F47" w14:textId="77777777" w:rsidR="00576C0B" w:rsidRPr="00453F47" w:rsidRDefault="00576C0B" w:rsidP="000310FA">
            <w:pPr>
              <w:rPr>
                <w:b/>
              </w:rPr>
            </w:pPr>
            <w:r>
              <w:rPr>
                <w:b/>
              </w:rPr>
              <w:t>Release Notes</w:t>
            </w:r>
          </w:p>
        </w:tc>
      </w:tr>
      <w:tr w:rsidR="00576C0B" w:rsidRPr="00453F47" w14:paraId="0A28AAEF" w14:textId="77777777" w:rsidTr="000310FA">
        <w:tc>
          <w:tcPr>
            <w:tcW w:w="2564" w:type="dxa"/>
          </w:tcPr>
          <w:p w14:paraId="140D20C4" w14:textId="77777777" w:rsidR="00576C0B" w:rsidRPr="00860D1E" w:rsidRDefault="00576C0B" w:rsidP="000310FA">
            <w:r>
              <w:t>4.0</w:t>
            </w:r>
          </w:p>
        </w:tc>
        <w:tc>
          <w:tcPr>
            <w:tcW w:w="7444" w:type="dxa"/>
          </w:tcPr>
          <w:p w14:paraId="56AEC782" w14:textId="77777777" w:rsidR="00576C0B" w:rsidRPr="00860D1E" w:rsidRDefault="00576C0B" w:rsidP="000310FA">
            <w:r>
              <w:t>Enhancements open/close control and streamlining of differentiation between analog and discrete valves</w:t>
            </w:r>
          </w:p>
        </w:tc>
      </w:tr>
    </w:tbl>
    <w:p w14:paraId="55324B18" w14:textId="77777777" w:rsidR="00576C0B" w:rsidRDefault="00576C0B">
      <w:pPr>
        <w:rPr>
          <w:b/>
        </w:rPr>
      </w:pPr>
    </w:p>
    <w:p w14:paraId="0577C15F" w14:textId="77777777" w:rsidR="00576C0B" w:rsidRDefault="00576C0B">
      <w:r>
        <w:rPr>
          <w:b/>
        </w:rPr>
        <w:t>Description</w:t>
      </w:r>
      <w:r>
        <w:t>:  This AOI is primarily intended to be used with analog or discrete valves.  More generally, it can be used with any device that can be commanded to move to a fixed position.</w:t>
      </w:r>
    </w:p>
    <w:p w14:paraId="5E421155" w14:textId="77777777" w:rsidR="00576C0B" w:rsidRDefault="00576C0B">
      <w:r>
        <w:rPr>
          <w:b/>
        </w:rPr>
        <w:t>Naming Convention</w:t>
      </w:r>
      <w:r>
        <w:t xml:space="preserve">:  </w:t>
      </w:r>
      <w:r w:rsidR="00683256">
        <w:t>Tags using this UDT should be named using the first four fragments as defined in the tagging standard.</w:t>
      </w:r>
    </w:p>
    <w:p w14:paraId="279FD015" w14:textId="77777777" w:rsidR="00683256" w:rsidRDefault="00683256">
      <w:pPr>
        <w:rPr>
          <w:b/>
        </w:rPr>
      </w:pPr>
      <w:r>
        <w:rPr>
          <w:b/>
        </w:rPr>
        <w:t>UDT Members</w:t>
      </w:r>
    </w:p>
    <w:tbl>
      <w:tblPr>
        <w:tblStyle w:val="TableGrid"/>
        <w:tblW w:w="10458" w:type="dxa"/>
        <w:tblLook w:val="04A0" w:firstRow="1" w:lastRow="0" w:firstColumn="1" w:lastColumn="0" w:noHBand="0" w:noVBand="1"/>
      </w:tblPr>
      <w:tblGrid>
        <w:gridCol w:w="2564"/>
        <w:gridCol w:w="2651"/>
        <w:gridCol w:w="2395"/>
        <w:gridCol w:w="2848"/>
      </w:tblGrid>
      <w:tr w:rsidR="00683256" w14:paraId="48F865E9" w14:textId="77777777" w:rsidTr="000310FA">
        <w:trPr>
          <w:tblHeader/>
        </w:trPr>
        <w:tc>
          <w:tcPr>
            <w:tcW w:w="2564" w:type="dxa"/>
          </w:tcPr>
          <w:p w14:paraId="38FE862D" w14:textId="77777777" w:rsidR="00683256" w:rsidRPr="00453F47" w:rsidRDefault="00683256" w:rsidP="000310FA">
            <w:pPr>
              <w:rPr>
                <w:b/>
              </w:rPr>
            </w:pPr>
            <w:r w:rsidRPr="00453F47">
              <w:rPr>
                <w:b/>
              </w:rPr>
              <w:t>UDT Member</w:t>
            </w:r>
          </w:p>
        </w:tc>
        <w:tc>
          <w:tcPr>
            <w:tcW w:w="2651" w:type="dxa"/>
          </w:tcPr>
          <w:p w14:paraId="176E504E" w14:textId="77777777" w:rsidR="00683256" w:rsidRPr="00453F47" w:rsidRDefault="00683256" w:rsidP="000310FA">
            <w:pPr>
              <w:rPr>
                <w:b/>
              </w:rPr>
            </w:pPr>
            <w:r w:rsidRPr="00453F47">
              <w:rPr>
                <w:b/>
              </w:rPr>
              <w:t>Datatype</w:t>
            </w:r>
          </w:p>
        </w:tc>
        <w:tc>
          <w:tcPr>
            <w:tcW w:w="2395" w:type="dxa"/>
          </w:tcPr>
          <w:p w14:paraId="7E0B7FA6" w14:textId="77777777" w:rsidR="00683256" w:rsidRPr="00453F47" w:rsidRDefault="00683256" w:rsidP="000310FA">
            <w:pPr>
              <w:rPr>
                <w:b/>
              </w:rPr>
            </w:pPr>
            <w:r w:rsidRPr="00453F47">
              <w:rPr>
                <w:b/>
              </w:rPr>
              <w:t>Description</w:t>
            </w:r>
          </w:p>
        </w:tc>
        <w:tc>
          <w:tcPr>
            <w:tcW w:w="2848" w:type="dxa"/>
          </w:tcPr>
          <w:p w14:paraId="1A2CEFCE" w14:textId="77777777" w:rsidR="00683256" w:rsidRPr="00453F47" w:rsidRDefault="00683256" w:rsidP="000310FA">
            <w:pPr>
              <w:rPr>
                <w:b/>
              </w:rPr>
            </w:pPr>
            <w:r>
              <w:rPr>
                <w:b/>
              </w:rPr>
              <w:t>Usage</w:t>
            </w:r>
          </w:p>
        </w:tc>
      </w:tr>
      <w:tr w:rsidR="00683256" w14:paraId="33910136" w14:textId="77777777" w:rsidTr="000310FA">
        <w:tc>
          <w:tcPr>
            <w:tcW w:w="2564" w:type="dxa"/>
          </w:tcPr>
          <w:p w14:paraId="7C6A7EB2" w14:textId="77777777" w:rsidR="00683256" w:rsidRPr="00736B12" w:rsidRDefault="00683256" w:rsidP="000310FA">
            <w:r w:rsidRPr="00736B12">
              <w:t>ADDON</w:t>
            </w:r>
          </w:p>
        </w:tc>
        <w:tc>
          <w:tcPr>
            <w:tcW w:w="2651" w:type="dxa"/>
          </w:tcPr>
          <w:p w14:paraId="1C8B77D0" w14:textId="77777777" w:rsidR="00683256" w:rsidRPr="00736B12" w:rsidRDefault="009D68B9" w:rsidP="009D68B9">
            <w:r>
              <w:t>Valve_v4</w:t>
            </w:r>
          </w:p>
        </w:tc>
        <w:tc>
          <w:tcPr>
            <w:tcW w:w="2395" w:type="dxa"/>
          </w:tcPr>
          <w:p w14:paraId="2D8037DC" w14:textId="77777777" w:rsidR="00683256" w:rsidRPr="00736B12" w:rsidRDefault="00683256" w:rsidP="000310FA">
            <w:r>
              <w:t>Generator state evaluation AOI</w:t>
            </w:r>
          </w:p>
        </w:tc>
        <w:tc>
          <w:tcPr>
            <w:tcW w:w="2848" w:type="dxa"/>
          </w:tcPr>
          <w:p w14:paraId="2AEBCFD6" w14:textId="77777777" w:rsidR="00683256" w:rsidRPr="00736B12" w:rsidRDefault="00683256" w:rsidP="000310FA">
            <w:r>
              <w:t>Within the Device Program of the PLC</w:t>
            </w:r>
          </w:p>
        </w:tc>
      </w:tr>
      <w:tr w:rsidR="00683256" w14:paraId="6EDA3D9E" w14:textId="77777777" w:rsidTr="000310FA">
        <w:tc>
          <w:tcPr>
            <w:tcW w:w="2564" w:type="dxa"/>
          </w:tcPr>
          <w:p w14:paraId="5CE83E7F" w14:textId="77777777" w:rsidR="00683256" w:rsidRDefault="00683256" w:rsidP="000310FA">
            <w:r>
              <w:t>SCALE_CV</w:t>
            </w:r>
          </w:p>
        </w:tc>
        <w:tc>
          <w:tcPr>
            <w:tcW w:w="2651" w:type="dxa"/>
          </w:tcPr>
          <w:p w14:paraId="54B26BB9" w14:textId="77777777" w:rsidR="00683256" w:rsidRDefault="00683256" w:rsidP="009D68B9">
            <w:r>
              <w:t>SCALE_FBD_</w:t>
            </w:r>
            <w:r w:rsidR="009D68B9">
              <w:t>v2</w:t>
            </w:r>
          </w:p>
        </w:tc>
        <w:tc>
          <w:tcPr>
            <w:tcW w:w="2395" w:type="dxa"/>
          </w:tcPr>
          <w:p w14:paraId="5BDB6D06" w14:textId="77777777" w:rsidR="00683256" w:rsidRDefault="00683256" w:rsidP="000310FA">
            <w:r>
              <w:t>Output Scaling Block for Speed Command</w:t>
            </w:r>
          </w:p>
        </w:tc>
        <w:tc>
          <w:tcPr>
            <w:tcW w:w="2848" w:type="dxa"/>
          </w:tcPr>
          <w:p w14:paraId="0BF270B3" w14:textId="77777777" w:rsidR="00683256" w:rsidRDefault="00683256" w:rsidP="000310FA">
            <w:r>
              <w:t>Use in AO routine to scale engineering speed output to 4-20 mA signal</w:t>
            </w:r>
          </w:p>
        </w:tc>
      </w:tr>
      <w:tr w:rsidR="00683256" w14:paraId="6B544ABE" w14:textId="77777777" w:rsidTr="000310FA">
        <w:tc>
          <w:tcPr>
            <w:tcW w:w="2564" w:type="dxa"/>
          </w:tcPr>
          <w:p w14:paraId="457AD840" w14:textId="77777777" w:rsidR="00683256" w:rsidRDefault="00683256" w:rsidP="000310FA">
            <w:r>
              <w:t>DI_AA</w:t>
            </w:r>
          </w:p>
        </w:tc>
        <w:tc>
          <w:tcPr>
            <w:tcW w:w="2651" w:type="dxa"/>
          </w:tcPr>
          <w:p w14:paraId="14C6E0DA" w14:textId="77777777" w:rsidR="00683256" w:rsidRDefault="00683256" w:rsidP="000310FA">
            <w:r>
              <w:t>BOOL</w:t>
            </w:r>
          </w:p>
        </w:tc>
        <w:tc>
          <w:tcPr>
            <w:tcW w:w="2395" w:type="dxa"/>
          </w:tcPr>
          <w:p w14:paraId="2CACB741" w14:textId="77777777" w:rsidR="00683256" w:rsidRDefault="00683256" w:rsidP="000310FA">
            <w:r>
              <w:t>Plant Auto Mode</w:t>
            </w:r>
          </w:p>
        </w:tc>
        <w:tc>
          <w:tcPr>
            <w:tcW w:w="2848" w:type="dxa"/>
          </w:tcPr>
          <w:p w14:paraId="78FF0AF5" w14:textId="77777777" w:rsidR="00683256" w:rsidRDefault="00683256" w:rsidP="000310FA">
            <w:r>
              <w:t>Used on HMI</w:t>
            </w:r>
          </w:p>
        </w:tc>
      </w:tr>
      <w:tr w:rsidR="00683256" w14:paraId="3E710512" w14:textId="77777777" w:rsidTr="000310FA">
        <w:tc>
          <w:tcPr>
            <w:tcW w:w="2564" w:type="dxa"/>
          </w:tcPr>
          <w:p w14:paraId="1BC4510A" w14:textId="77777777" w:rsidR="00683256" w:rsidRDefault="00683256" w:rsidP="000310FA">
            <w:r>
              <w:t>DI_PM</w:t>
            </w:r>
          </w:p>
        </w:tc>
        <w:tc>
          <w:tcPr>
            <w:tcW w:w="2651" w:type="dxa"/>
          </w:tcPr>
          <w:p w14:paraId="5565A368" w14:textId="77777777" w:rsidR="00683256" w:rsidRDefault="00683256" w:rsidP="000310FA">
            <w:r>
              <w:t>BOOL</w:t>
            </w:r>
          </w:p>
        </w:tc>
        <w:tc>
          <w:tcPr>
            <w:tcW w:w="2395" w:type="dxa"/>
          </w:tcPr>
          <w:p w14:paraId="373A9E27" w14:textId="77777777" w:rsidR="00683256" w:rsidRDefault="00683256" w:rsidP="000310FA">
            <w:r>
              <w:t>Plant Manual Mode</w:t>
            </w:r>
          </w:p>
        </w:tc>
        <w:tc>
          <w:tcPr>
            <w:tcW w:w="2848" w:type="dxa"/>
          </w:tcPr>
          <w:p w14:paraId="5ED2220C" w14:textId="77777777" w:rsidR="00683256" w:rsidRDefault="00683256" w:rsidP="000310FA">
            <w:r>
              <w:t>Used on HMI</w:t>
            </w:r>
          </w:p>
        </w:tc>
      </w:tr>
      <w:tr w:rsidR="00683256" w14:paraId="1FC27503" w14:textId="77777777" w:rsidTr="000310FA">
        <w:tc>
          <w:tcPr>
            <w:tcW w:w="2564" w:type="dxa"/>
          </w:tcPr>
          <w:p w14:paraId="10DC4DCC" w14:textId="77777777" w:rsidR="00683256" w:rsidRDefault="00683256" w:rsidP="000310FA">
            <w:r>
              <w:t>DI_AD</w:t>
            </w:r>
          </w:p>
        </w:tc>
        <w:tc>
          <w:tcPr>
            <w:tcW w:w="2651" w:type="dxa"/>
          </w:tcPr>
          <w:p w14:paraId="6EA13ECF" w14:textId="77777777" w:rsidR="00683256" w:rsidRDefault="00683256" w:rsidP="000310FA">
            <w:r>
              <w:t>BOOL</w:t>
            </w:r>
          </w:p>
        </w:tc>
        <w:tc>
          <w:tcPr>
            <w:tcW w:w="2395" w:type="dxa"/>
          </w:tcPr>
          <w:p w14:paraId="3AF371C7" w14:textId="77777777" w:rsidR="00683256" w:rsidRDefault="00683256" w:rsidP="000310FA">
            <w:r>
              <w:t>At least One Alarm Disabled</w:t>
            </w:r>
          </w:p>
        </w:tc>
        <w:tc>
          <w:tcPr>
            <w:tcW w:w="2848" w:type="dxa"/>
          </w:tcPr>
          <w:p w14:paraId="2860AC65" w14:textId="77777777" w:rsidR="00683256" w:rsidRDefault="00683256" w:rsidP="000310FA">
            <w:r>
              <w:t>Used on HMI</w:t>
            </w:r>
          </w:p>
        </w:tc>
      </w:tr>
      <w:tr w:rsidR="00683256" w14:paraId="42059A9B" w14:textId="77777777" w:rsidTr="000310FA">
        <w:tc>
          <w:tcPr>
            <w:tcW w:w="2564" w:type="dxa"/>
          </w:tcPr>
          <w:p w14:paraId="020FB129" w14:textId="77777777" w:rsidR="00683256" w:rsidRDefault="00683256" w:rsidP="000310FA">
            <w:r>
              <w:t>DO_OD</w:t>
            </w:r>
          </w:p>
        </w:tc>
        <w:tc>
          <w:tcPr>
            <w:tcW w:w="2651" w:type="dxa"/>
          </w:tcPr>
          <w:p w14:paraId="2F0C26CC" w14:textId="77777777" w:rsidR="00683256" w:rsidRDefault="00683256" w:rsidP="000310FA">
            <w:r>
              <w:t>BOOL</w:t>
            </w:r>
          </w:p>
        </w:tc>
        <w:tc>
          <w:tcPr>
            <w:tcW w:w="2395" w:type="dxa"/>
          </w:tcPr>
          <w:p w14:paraId="00391CBC" w14:textId="77777777" w:rsidR="00683256" w:rsidRDefault="00683256" w:rsidP="000310FA">
            <w:r>
              <w:t>Maintained Open Output</w:t>
            </w:r>
          </w:p>
        </w:tc>
        <w:tc>
          <w:tcPr>
            <w:tcW w:w="2848" w:type="dxa"/>
          </w:tcPr>
          <w:p w14:paraId="2A0FFA64" w14:textId="77777777" w:rsidR="00683256" w:rsidRDefault="006C7B08" w:rsidP="000310FA">
            <w:r>
              <w:t>Used in DO_Eval Routine if valve requires maintained signal to stay energized</w:t>
            </w:r>
          </w:p>
        </w:tc>
      </w:tr>
      <w:tr w:rsidR="006C7B08" w14:paraId="24A67199" w14:textId="77777777" w:rsidTr="000310FA">
        <w:tc>
          <w:tcPr>
            <w:tcW w:w="2564" w:type="dxa"/>
          </w:tcPr>
          <w:p w14:paraId="6C091116" w14:textId="77777777" w:rsidR="006C7B08" w:rsidRDefault="006C7B08" w:rsidP="000310FA">
            <w:r>
              <w:t>DO_SV</w:t>
            </w:r>
          </w:p>
        </w:tc>
        <w:tc>
          <w:tcPr>
            <w:tcW w:w="2651" w:type="dxa"/>
          </w:tcPr>
          <w:p w14:paraId="32E15E99" w14:textId="77777777" w:rsidR="006C7B08" w:rsidRDefault="006C7B08" w:rsidP="000310FA">
            <w:r>
              <w:t>BOOL</w:t>
            </w:r>
          </w:p>
        </w:tc>
        <w:tc>
          <w:tcPr>
            <w:tcW w:w="2395" w:type="dxa"/>
          </w:tcPr>
          <w:p w14:paraId="0AF6D2C0" w14:textId="77777777" w:rsidR="006C7B08" w:rsidRDefault="006C7B08" w:rsidP="000310FA">
            <w:r>
              <w:t>Simulate Start Command</w:t>
            </w:r>
          </w:p>
        </w:tc>
        <w:tc>
          <w:tcPr>
            <w:tcW w:w="2848" w:type="dxa"/>
          </w:tcPr>
          <w:p w14:paraId="39FFC7F2" w14:textId="77777777" w:rsidR="006C7B08" w:rsidRDefault="006C7B08" w:rsidP="000310FA">
            <w:r>
              <w:t>Map in DO_Eval</w:t>
            </w:r>
          </w:p>
        </w:tc>
      </w:tr>
      <w:tr w:rsidR="006C7B08" w14:paraId="13A982B8" w14:textId="77777777" w:rsidTr="000310FA">
        <w:tc>
          <w:tcPr>
            <w:tcW w:w="2564" w:type="dxa"/>
          </w:tcPr>
          <w:p w14:paraId="2060B687" w14:textId="77777777" w:rsidR="006C7B08" w:rsidRDefault="006C7B08" w:rsidP="000310FA">
            <w:r>
              <w:t>DO_ON</w:t>
            </w:r>
          </w:p>
        </w:tc>
        <w:tc>
          <w:tcPr>
            <w:tcW w:w="2651" w:type="dxa"/>
          </w:tcPr>
          <w:p w14:paraId="39471882" w14:textId="77777777" w:rsidR="006C7B08" w:rsidRDefault="006C7B08" w:rsidP="000310FA">
            <w:r>
              <w:t>BOOL</w:t>
            </w:r>
          </w:p>
        </w:tc>
        <w:tc>
          <w:tcPr>
            <w:tcW w:w="2395" w:type="dxa"/>
          </w:tcPr>
          <w:p w14:paraId="7784074B" w14:textId="77777777" w:rsidR="006C7B08" w:rsidRDefault="006C7B08" w:rsidP="000310FA">
            <w:r>
              <w:t>Valve Open Command</w:t>
            </w:r>
          </w:p>
        </w:tc>
        <w:tc>
          <w:tcPr>
            <w:tcW w:w="2848" w:type="dxa"/>
          </w:tcPr>
          <w:p w14:paraId="1F18C0CF" w14:textId="77777777" w:rsidR="006C7B08" w:rsidRDefault="006C7B08" w:rsidP="006C7B08">
            <w:r>
              <w:t>Map in DO_Eval to Output Card for valves with a pulsed open command</w:t>
            </w:r>
          </w:p>
        </w:tc>
      </w:tr>
      <w:tr w:rsidR="006C7B08" w14:paraId="5DFCBEB4" w14:textId="77777777" w:rsidTr="000310FA">
        <w:tc>
          <w:tcPr>
            <w:tcW w:w="2564" w:type="dxa"/>
          </w:tcPr>
          <w:p w14:paraId="69088530" w14:textId="77777777" w:rsidR="006C7B08" w:rsidRDefault="006C7B08" w:rsidP="000310FA">
            <w:r>
              <w:t>DO_CE</w:t>
            </w:r>
          </w:p>
        </w:tc>
        <w:tc>
          <w:tcPr>
            <w:tcW w:w="2651" w:type="dxa"/>
          </w:tcPr>
          <w:p w14:paraId="06EA730F" w14:textId="77777777" w:rsidR="006C7B08" w:rsidRDefault="006C7B08" w:rsidP="000310FA">
            <w:r>
              <w:t>BOOL</w:t>
            </w:r>
          </w:p>
        </w:tc>
        <w:tc>
          <w:tcPr>
            <w:tcW w:w="2395" w:type="dxa"/>
          </w:tcPr>
          <w:p w14:paraId="6B4CBA26" w14:textId="77777777" w:rsidR="006C7B08" w:rsidRDefault="006C7B08" w:rsidP="000310FA">
            <w:r>
              <w:t>Valve Close Command</w:t>
            </w:r>
          </w:p>
        </w:tc>
        <w:tc>
          <w:tcPr>
            <w:tcW w:w="2848" w:type="dxa"/>
          </w:tcPr>
          <w:p w14:paraId="798E2A61" w14:textId="77777777" w:rsidR="006C7B08" w:rsidRDefault="006C7B08" w:rsidP="006C7B08">
            <w:r>
              <w:t xml:space="preserve">Map in DO_Eval to Output Card for valves with pulsed </w:t>
            </w:r>
            <w:r>
              <w:lastRenderedPageBreak/>
              <w:t>closed wiring</w:t>
            </w:r>
          </w:p>
        </w:tc>
      </w:tr>
      <w:tr w:rsidR="00683256" w14:paraId="7051B1E4" w14:textId="77777777" w:rsidTr="000310FA">
        <w:tc>
          <w:tcPr>
            <w:tcW w:w="2564" w:type="dxa"/>
          </w:tcPr>
          <w:p w14:paraId="442CD5C8" w14:textId="77777777" w:rsidR="00683256" w:rsidRDefault="00683256" w:rsidP="000310FA">
            <w:r>
              <w:lastRenderedPageBreak/>
              <w:t>DA_SF</w:t>
            </w:r>
          </w:p>
        </w:tc>
        <w:tc>
          <w:tcPr>
            <w:tcW w:w="2651" w:type="dxa"/>
          </w:tcPr>
          <w:p w14:paraId="0712440F" w14:textId="77777777" w:rsidR="00683256" w:rsidRDefault="00683256" w:rsidP="000310FA">
            <w:r>
              <w:t>BOOL</w:t>
            </w:r>
          </w:p>
        </w:tc>
        <w:tc>
          <w:tcPr>
            <w:tcW w:w="2395" w:type="dxa"/>
          </w:tcPr>
          <w:p w14:paraId="62C9A43A" w14:textId="77777777" w:rsidR="00683256" w:rsidRDefault="00683256" w:rsidP="004A63F4">
            <w:r>
              <w:t xml:space="preserve">Fail to </w:t>
            </w:r>
            <w:r w:rsidR="004A63F4">
              <w:t>Open</w:t>
            </w:r>
            <w:r>
              <w:t xml:space="preserve"> Alarm</w:t>
            </w:r>
          </w:p>
        </w:tc>
        <w:tc>
          <w:tcPr>
            <w:tcW w:w="2848" w:type="dxa"/>
          </w:tcPr>
          <w:p w14:paraId="6CAE286C" w14:textId="77777777" w:rsidR="00683256" w:rsidRDefault="00683256" w:rsidP="000310FA">
            <w:r>
              <w:t>Used on HMI</w:t>
            </w:r>
          </w:p>
        </w:tc>
      </w:tr>
      <w:tr w:rsidR="00683256" w14:paraId="1636D831" w14:textId="77777777" w:rsidTr="000310FA">
        <w:tc>
          <w:tcPr>
            <w:tcW w:w="2564" w:type="dxa"/>
          </w:tcPr>
          <w:p w14:paraId="09225F02" w14:textId="77777777" w:rsidR="00683256" w:rsidRDefault="00683256" w:rsidP="000310FA">
            <w:r>
              <w:t>DA_XF</w:t>
            </w:r>
          </w:p>
        </w:tc>
        <w:tc>
          <w:tcPr>
            <w:tcW w:w="2651" w:type="dxa"/>
          </w:tcPr>
          <w:p w14:paraId="06A387DA" w14:textId="77777777" w:rsidR="00683256" w:rsidRDefault="00683256" w:rsidP="000310FA">
            <w:r>
              <w:t>BOOL</w:t>
            </w:r>
          </w:p>
        </w:tc>
        <w:tc>
          <w:tcPr>
            <w:tcW w:w="2395" w:type="dxa"/>
          </w:tcPr>
          <w:p w14:paraId="4A9F6B8B" w14:textId="77777777" w:rsidR="00683256" w:rsidRDefault="00683256" w:rsidP="004A63F4">
            <w:r>
              <w:t xml:space="preserve">Fail to </w:t>
            </w:r>
            <w:r w:rsidR="004A63F4">
              <w:t>Close</w:t>
            </w:r>
            <w:r>
              <w:t xml:space="preserve"> Alarm</w:t>
            </w:r>
          </w:p>
        </w:tc>
        <w:tc>
          <w:tcPr>
            <w:tcW w:w="2848" w:type="dxa"/>
          </w:tcPr>
          <w:p w14:paraId="60ED99EC" w14:textId="77777777" w:rsidR="00683256" w:rsidRDefault="00683256" w:rsidP="000310FA">
            <w:r>
              <w:t>Used on HMI</w:t>
            </w:r>
          </w:p>
        </w:tc>
      </w:tr>
      <w:tr w:rsidR="00683256" w14:paraId="6127DB18" w14:textId="77777777" w:rsidTr="000310FA">
        <w:tc>
          <w:tcPr>
            <w:tcW w:w="2564" w:type="dxa"/>
          </w:tcPr>
          <w:p w14:paraId="51108107" w14:textId="77777777" w:rsidR="00683256" w:rsidRDefault="00683256" w:rsidP="000310FA">
            <w:r>
              <w:t>DA_SU</w:t>
            </w:r>
          </w:p>
        </w:tc>
        <w:tc>
          <w:tcPr>
            <w:tcW w:w="2651" w:type="dxa"/>
          </w:tcPr>
          <w:p w14:paraId="0132D059" w14:textId="77777777" w:rsidR="00683256" w:rsidRDefault="00683256" w:rsidP="000310FA">
            <w:r>
              <w:t>BOOL</w:t>
            </w:r>
          </w:p>
        </w:tc>
        <w:tc>
          <w:tcPr>
            <w:tcW w:w="2395" w:type="dxa"/>
          </w:tcPr>
          <w:p w14:paraId="156FA1E7" w14:textId="77777777" w:rsidR="00683256" w:rsidRDefault="00683256" w:rsidP="004A63F4">
            <w:r>
              <w:t xml:space="preserve">Uncommanded </w:t>
            </w:r>
            <w:r w:rsidR="004A63F4">
              <w:t>Open</w:t>
            </w:r>
            <w:r>
              <w:t xml:space="preserve"> Alarm</w:t>
            </w:r>
          </w:p>
        </w:tc>
        <w:tc>
          <w:tcPr>
            <w:tcW w:w="2848" w:type="dxa"/>
          </w:tcPr>
          <w:p w14:paraId="76A2DDE7" w14:textId="77777777" w:rsidR="00683256" w:rsidRDefault="00683256" w:rsidP="000310FA">
            <w:r>
              <w:t>Used on HMI</w:t>
            </w:r>
          </w:p>
        </w:tc>
      </w:tr>
      <w:tr w:rsidR="00683256" w14:paraId="38F0E125" w14:textId="77777777" w:rsidTr="000310FA">
        <w:tc>
          <w:tcPr>
            <w:tcW w:w="2564" w:type="dxa"/>
          </w:tcPr>
          <w:p w14:paraId="510D06CD" w14:textId="77777777" w:rsidR="00683256" w:rsidRDefault="00683256" w:rsidP="000310FA">
            <w:r>
              <w:t>DA_XU</w:t>
            </w:r>
          </w:p>
        </w:tc>
        <w:tc>
          <w:tcPr>
            <w:tcW w:w="2651" w:type="dxa"/>
          </w:tcPr>
          <w:p w14:paraId="7BCAD391" w14:textId="77777777" w:rsidR="00683256" w:rsidRDefault="00683256" w:rsidP="000310FA">
            <w:r>
              <w:t>BOOL</w:t>
            </w:r>
          </w:p>
        </w:tc>
        <w:tc>
          <w:tcPr>
            <w:tcW w:w="2395" w:type="dxa"/>
          </w:tcPr>
          <w:p w14:paraId="2F234D80" w14:textId="77777777" w:rsidR="00683256" w:rsidRDefault="00683256" w:rsidP="004A63F4">
            <w:r>
              <w:t xml:space="preserve">Uncommanded </w:t>
            </w:r>
            <w:r w:rsidR="004A63F4">
              <w:t>Close</w:t>
            </w:r>
            <w:r>
              <w:t xml:space="preserve"> Alarm</w:t>
            </w:r>
          </w:p>
        </w:tc>
        <w:tc>
          <w:tcPr>
            <w:tcW w:w="2848" w:type="dxa"/>
          </w:tcPr>
          <w:p w14:paraId="7860E9A9" w14:textId="77777777" w:rsidR="00683256" w:rsidRDefault="00683256" w:rsidP="000310FA">
            <w:r>
              <w:t>Used on HMI</w:t>
            </w:r>
          </w:p>
        </w:tc>
      </w:tr>
      <w:tr w:rsidR="006C7B08" w14:paraId="643A57AB" w14:textId="77777777" w:rsidTr="000310FA">
        <w:tc>
          <w:tcPr>
            <w:tcW w:w="2564" w:type="dxa"/>
          </w:tcPr>
          <w:p w14:paraId="0BFA1FE3" w14:textId="77777777" w:rsidR="006C7B08" w:rsidRDefault="006C7B08" w:rsidP="000310FA">
            <w:r>
              <w:t>PB_SV</w:t>
            </w:r>
          </w:p>
        </w:tc>
        <w:tc>
          <w:tcPr>
            <w:tcW w:w="2651" w:type="dxa"/>
          </w:tcPr>
          <w:p w14:paraId="15A5F9F8" w14:textId="77777777" w:rsidR="006C7B08" w:rsidRDefault="006C7B08" w:rsidP="000310FA">
            <w:r>
              <w:t>BOOL</w:t>
            </w:r>
          </w:p>
        </w:tc>
        <w:tc>
          <w:tcPr>
            <w:tcW w:w="2395" w:type="dxa"/>
          </w:tcPr>
          <w:p w14:paraId="1B7362E8" w14:textId="77777777" w:rsidR="006C7B08" w:rsidRDefault="006C7B08" w:rsidP="000310FA">
            <w:r>
              <w:t>Simulate Pushbutton</w:t>
            </w:r>
          </w:p>
        </w:tc>
        <w:tc>
          <w:tcPr>
            <w:tcW w:w="2848" w:type="dxa"/>
          </w:tcPr>
          <w:p w14:paraId="34A62085" w14:textId="77777777" w:rsidR="006C7B08" w:rsidRDefault="006C7B08" w:rsidP="000310FA">
            <w:r>
              <w:t>Map in DO_Eval</w:t>
            </w:r>
          </w:p>
        </w:tc>
      </w:tr>
      <w:tr w:rsidR="006C7B08" w14:paraId="473A429E" w14:textId="77777777" w:rsidTr="000310FA">
        <w:tc>
          <w:tcPr>
            <w:tcW w:w="2564" w:type="dxa"/>
          </w:tcPr>
          <w:p w14:paraId="2D4234A8" w14:textId="77777777" w:rsidR="006C7B08" w:rsidRDefault="006C7B08" w:rsidP="000310FA">
            <w:r>
              <w:t>PB_PO</w:t>
            </w:r>
          </w:p>
        </w:tc>
        <w:tc>
          <w:tcPr>
            <w:tcW w:w="2651" w:type="dxa"/>
          </w:tcPr>
          <w:p w14:paraId="5FEADC55" w14:textId="77777777" w:rsidR="006C7B08" w:rsidRDefault="006C7B08" w:rsidP="000310FA">
            <w:r>
              <w:t>BOOL</w:t>
            </w:r>
          </w:p>
        </w:tc>
        <w:tc>
          <w:tcPr>
            <w:tcW w:w="2395" w:type="dxa"/>
          </w:tcPr>
          <w:p w14:paraId="501397C6" w14:textId="77777777" w:rsidR="006C7B08" w:rsidRDefault="006C7B08" w:rsidP="000310FA">
            <w:r>
              <w:t>Manual Mode Open Request</w:t>
            </w:r>
          </w:p>
        </w:tc>
        <w:tc>
          <w:tcPr>
            <w:tcW w:w="2848" w:type="dxa"/>
          </w:tcPr>
          <w:p w14:paraId="1AB25A2D" w14:textId="77777777" w:rsidR="006C7B08" w:rsidRDefault="006C7B08" w:rsidP="000310FA">
            <w:r>
              <w:t>Used on HMI</w:t>
            </w:r>
          </w:p>
        </w:tc>
      </w:tr>
      <w:tr w:rsidR="006C7B08" w14:paraId="29157DE5" w14:textId="77777777" w:rsidTr="000310FA">
        <w:tc>
          <w:tcPr>
            <w:tcW w:w="2564" w:type="dxa"/>
          </w:tcPr>
          <w:p w14:paraId="211A922C" w14:textId="77777777" w:rsidR="006C7B08" w:rsidRDefault="006C7B08" w:rsidP="000310FA">
            <w:r>
              <w:t>PB_PC</w:t>
            </w:r>
          </w:p>
        </w:tc>
        <w:tc>
          <w:tcPr>
            <w:tcW w:w="2651" w:type="dxa"/>
          </w:tcPr>
          <w:p w14:paraId="1366759B" w14:textId="77777777" w:rsidR="006C7B08" w:rsidRDefault="006C7B08" w:rsidP="000310FA">
            <w:r>
              <w:t>BOOL</w:t>
            </w:r>
          </w:p>
        </w:tc>
        <w:tc>
          <w:tcPr>
            <w:tcW w:w="2395" w:type="dxa"/>
          </w:tcPr>
          <w:p w14:paraId="5CBA8A0F" w14:textId="77777777" w:rsidR="006C7B08" w:rsidRDefault="006C7B08" w:rsidP="000310FA">
            <w:r>
              <w:t>Manual Mode Close Request</w:t>
            </w:r>
          </w:p>
        </w:tc>
        <w:tc>
          <w:tcPr>
            <w:tcW w:w="2848" w:type="dxa"/>
          </w:tcPr>
          <w:p w14:paraId="7B4F379D" w14:textId="77777777" w:rsidR="006C7B08" w:rsidRDefault="006C7B08" w:rsidP="000310FA">
            <w:r>
              <w:t>Used on HMI</w:t>
            </w:r>
          </w:p>
        </w:tc>
      </w:tr>
      <w:tr w:rsidR="006C7B08" w14:paraId="53D60246" w14:textId="77777777" w:rsidTr="000310FA">
        <w:tc>
          <w:tcPr>
            <w:tcW w:w="2564" w:type="dxa"/>
          </w:tcPr>
          <w:p w14:paraId="388B7769" w14:textId="77777777" w:rsidR="006C7B08" w:rsidRDefault="006C7B08" w:rsidP="000310FA">
            <w:r>
              <w:t>PB_AR</w:t>
            </w:r>
          </w:p>
        </w:tc>
        <w:tc>
          <w:tcPr>
            <w:tcW w:w="2651" w:type="dxa"/>
          </w:tcPr>
          <w:p w14:paraId="5970B9FB" w14:textId="77777777" w:rsidR="006C7B08" w:rsidRDefault="006C7B08" w:rsidP="000310FA">
            <w:r>
              <w:t>BOOL</w:t>
            </w:r>
          </w:p>
        </w:tc>
        <w:tc>
          <w:tcPr>
            <w:tcW w:w="2395" w:type="dxa"/>
          </w:tcPr>
          <w:p w14:paraId="549BACEC" w14:textId="77777777" w:rsidR="006C7B08" w:rsidRDefault="006C7B08" w:rsidP="000310FA">
            <w:r>
              <w:t>Alarm Acknowledge/Reset</w:t>
            </w:r>
          </w:p>
        </w:tc>
        <w:tc>
          <w:tcPr>
            <w:tcW w:w="2848" w:type="dxa"/>
          </w:tcPr>
          <w:p w14:paraId="7345B24C" w14:textId="77777777" w:rsidR="006C7B08" w:rsidRDefault="006C7B08" w:rsidP="000310FA">
            <w:r>
              <w:t>Used on HMI</w:t>
            </w:r>
          </w:p>
        </w:tc>
      </w:tr>
      <w:tr w:rsidR="00683256" w14:paraId="59281658" w14:textId="77777777" w:rsidTr="000310FA">
        <w:tc>
          <w:tcPr>
            <w:tcW w:w="2564" w:type="dxa"/>
          </w:tcPr>
          <w:p w14:paraId="54220A39" w14:textId="77777777" w:rsidR="00683256" w:rsidRDefault="00683256" w:rsidP="000310FA">
            <w:r>
              <w:t>PB_PM</w:t>
            </w:r>
          </w:p>
        </w:tc>
        <w:tc>
          <w:tcPr>
            <w:tcW w:w="2651" w:type="dxa"/>
          </w:tcPr>
          <w:p w14:paraId="38EF21E5" w14:textId="77777777" w:rsidR="00683256" w:rsidRDefault="00683256" w:rsidP="000310FA">
            <w:r>
              <w:t>BOOL</w:t>
            </w:r>
          </w:p>
        </w:tc>
        <w:tc>
          <w:tcPr>
            <w:tcW w:w="2395" w:type="dxa"/>
          </w:tcPr>
          <w:p w14:paraId="48F42B54" w14:textId="77777777" w:rsidR="00683256" w:rsidRDefault="00683256" w:rsidP="000310FA">
            <w:r>
              <w:t>Plant Manual Mode Request</w:t>
            </w:r>
          </w:p>
        </w:tc>
        <w:tc>
          <w:tcPr>
            <w:tcW w:w="2848" w:type="dxa"/>
          </w:tcPr>
          <w:p w14:paraId="5A2F06E3" w14:textId="77777777" w:rsidR="00683256" w:rsidRDefault="00683256" w:rsidP="000310FA">
            <w:r>
              <w:t>Used on HMI</w:t>
            </w:r>
          </w:p>
        </w:tc>
      </w:tr>
      <w:tr w:rsidR="006C7B08" w14:paraId="4F4A1092" w14:textId="77777777" w:rsidTr="000310FA">
        <w:tc>
          <w:tcPr>
            <w:tcW w:w="2564" w:type="dxa"/>
          </w:tcPr>
          <w:p w14:paraId="71EE0CAD" w14:textId="77777777" w:rsidR="006C7B08" w:rsidRDefault="006C7B08" w:rsidP="000310FA">
            <w:r>
              <w:t>PB_SM</w:t>
            </w:r>
          </w:p>
        </w:tc>
        <w:tc>
          <w:tcPr>
            <w:tcW w:w="2651" w:type="dxa"/>
          </w:tcPr>
          <w:p w14:paraId="54693977" w14:textId="77777777" w:rsidR="006C7B08" w:rsidRDefault="006C7B08" w:rsidP="000310FA">
            <w:r>
              <w:t>BOOL</w:t>
            </w:r>
          </w:p>
        </w:tc>
        <w:tc>
          <w:tcPr>
            <w:tcW w:w="2395" w:type="dxa"/>
          </w:tcPr>
          <w:p w14:paraId="63CE645E" w14:textId="77777777" w:rsidR="006C7B08" w:rsidRDefault="006C7B08" w:rsidP="000310FA">
            <w:r>
              <w:t>Alarm Simulate PB</w:t>
            </w:r>
          </w:p>
        </w:tc>
        <w:tc>
          <w:tcPr>
            <w:tcW w:w="2848" w:type="dxa"/>
          </w:tcPr>
          <w:p w14:paraId="7FED57B1" w14:textId="77777777" w:rsidR="006C7B08" w:rsidRDefault="006C7B08" w:rsidP="000310FA">
            <w:r>
              <w:t>Used on HMI</w:t>
            </w:r>
          </w:p>
        </w:tc>
      </w:tr>
      <w:tr w:rsidR="00683256" w14:paraId="58A25BE3" w14:textId="77777777" w:rsidTr="000310FA">
        <w:tc>
          <w:tcPr>
            <w:tcW w:w="2564" w:type="dxa"/>
          </w:tcPr>
          <w:p w14:paraId="676A80D6" w14:textId="77777777" w:rsidR="00683256" w:rsidRDefault="006C7B08" w:rsidP="006C7B08">
            <w:r>
              <w:t>CV_CT</w:t>
            </w:r>
          </w:p>
        </w:tc>
        <w:tc>
          <w:tcPr>
            <w:tcW w:w="2651" w:type="dxa"/>
          </w:tcPr>
          <w:p w14:paraId="7BDD7CBD" w14:textId="77777777" w:rsidR="00683256" w:rsidRDefault="006C7B08" w:rsidP="000310FA">
            <w:r>
              <w:t>REAL</w:t>
            </w:r>
          </w:p>
        </w:tc>
        <w:tc>
          <w:tcPr>
            <w:tcW w:w="2395" w:type="dxa"/>
          </w:tcPr>
          <w:p w14:paraId="7B07472F" w14:textId="77777777" w:rsidR="00683256" w:rsidRDefault="006C7B08" w:rsidP="006C7B08">
            <w:r>
              <w:t>Manual Position Setpoint</w:t>
            </w:r>
          </w:p>
        </w:tc>
        <w:tc>
          <w:tcPr>
            <w:tcW w:w="2848" w:type="dxa"/>
          </w:tcPr>
          <w:p w14:paraId="6142BEE6" w14:textId="77777777" w:rsidR="00683256" w:rsidRDefault="006C7B08" w:rsidP="000310FA">
            <w:r>
              <w:t>Used on HMI</w:t>
            </w:r>
          </w:p>
        </w:tc>
      </w:tr>
      <w:tr w:rsidR="006C7B08" w14:paraId="2772B7F9" w14:textId="77777777" w:rsidTr="000310FA">
        <w:tc>
          <w:tcPr>
            <w:tcW w:w="2564" w:type="dxa"/>
          </w:tcPr>
          <w:p w14:paraId="67AC079A" w14:textId="77777777" w:rsidR="006C7B08" w:rsidRDefault="006C7B08" w:rsidP="006C7B08">
            <w:r>
              <w:t>AO_CV</w:t>
            </w:r>
          </w:p>
        </w:tc>
        <w:tc>
          <w:tcPr>
            <w:tcW w:w="2651" w:type="dxa"/>
          </w:tcPr>
          <w:p w14:paraId="4DAC8D9D" w14:textId="77777777" w:rsidR="006C7B08" w:rsidRDefault="006C7B08" w:rsidP="000310FA">
            <w:r>
              <w:t>REAL</w:t>
            </w:r>
          </w:p>
        </w:tc>
        <w:tc>
          <w:tcPr>
            <w:tcW w:w="2395" w:type="dxa"/>
          </w:tcPr>
          <w:p w14:paraId="6FC1A4BC" w14:textId="77777777" w:rsidR="006C7B08" w:rsidRDefault="00CE55FA" w:rsidP="006C7B08">
            <w:r>
              <w:t>Output Setpoi</w:t>
            </w:r>
            <w:r w:rsidR="006C7B08">
              <w:t>nt</w:t>
            </w:r>
          </w:p>
        </w:tc>
        <w:tc>
          <w:tcPr>
            <w:tcW w:w="2848" w:type="dxa"/>
          </w:tcPr>
          <w:p w14:paraId="72D9C54B" w14:textId="77777777" w:rsidR="006C7B08" w:rsidRDefault="006C7B08" w:rsidP="000310FA">
            <w:r>
              <w:t>Used in AO Routine</w:t>
            </w:r>
          </w:p>
        </w:tc>
      </w:tr>
      <w:tr w:rsidR="00683256" w14:paraId="42C2CCB0" w14:textId="77777777" w:rsidTr="000310FA">
        <w:tc>
          <w:tcPr>
            <w:tcW w:w="2564" w:type="dxa"/>
          </w:tcPr>
          <w:p w14:paraId="77088A52" w14:textId="77777777" w:rsidR="00683256" w:rsidRDefault="00683256" w:rsidP="000310FA">
            <w:r w:rsidRPr="00FF239C">
              <w:t>DI_</w:t>
            </w:r>
            <w:r>
              <w:t>CL</w:t>
            </w:r>
          </w:p>
        </w:tc>
        <w:tc>
          <w:tcPr>
            <w:tcW w:w="2651" w:type="dxa"/>
          </w:tcPr>
          <w:p w14:paraId="1DAF54D7" w14:textId="77777777" w:rsidR="00683256" w:rsidRDefault="00683256" w:rsidP="000310FA">
            <w:r>
              <w:t>SCADA_SYS_DI_1_2</w:t>
            </w:r>
          </w:p>
        </w:tc>
        <w:tc>
          <w:tcPr>
            <w:tcW w:w="2395" w:type="dxa"/>
          </w:tcPr>
          <w:p w14:paraId="6A56890E" w14:textId="77777777" w:rsidR="00683256" w:rsidRDefault="00683256" w:rsidP="000310FA">
            <w:r>
              <w:t>Control Mode Input</w:t>
            </w:r>
          </w:p>
        </w:tc>
        <w:tc>
          <w:tcPr>
            <w:tcW w:w="2848" w:type="dxa"/>
          </w:tcPr>
          <w:p w14:paraId="14D4CCD5" w14:textId="77777777" w:rsidR="00683256" w:rsidRDefault="00683256" w:rsidP="000310FA">
            <w:r>
              <w:t>Programmed in DI_EVAL Routine</w:t>
            </w:r>
          </w:p>
        </w:tc>
      </w:tr>
      <w:tr w:rsidR="00683256" w14:paraId="17C7F97D" w14:textId="77777777" w:rsidTr="000310FA">
        <w:tc>
          <w:tcPr>
            <w:tcW w:w="2564" w:type="dxa"/>
          </w:tcPr>
          <w:p w14:paraId="46335673" w14:textId="77777777" w:rsidR="00683256" w:rsidRDefault="00683256" w:rsidP="006C7B08">
            <w:r w:rsidRPr="00FF239C">
              <w:t>DI_</w:t>
            </w:r>
            <w:r w:rsidR="006C7B08">
              <w:t>OD</w:t>
            </w:r>
          </w:p>
        </w:tc>
        <w:tc>
          <w:tcPr>
            <w:tcW w:w="2651" w:type="dxa"/>
          </w:tcPr>
          <w:p w14:paraId="3A8863CD" w14:textId="77777777" w:rsidR="00683256" w:rsidRDefault="00683256" w:rsidP="000310FA">
            <w:r>
              <w:t>SCADA_SYS_DI_1_2</w:t>
            </w:r>
          </w:p>
        </w:tc>
        <w:tc>
          <w:tcPr>
            <w:tcW w:w="2395" w:type="dxa"/>
          </w:tcPr>
          <w:p w14:paraId="1D698A23" w14:textId="77777777" w:rsidR="00683256" w:rsidRDefault="006C7B08" w:rsidP="000310FA">
            <w:r>
              <w:t>Open Feedback</w:t>
            </w:r>
          </w:p>
        </w:tc>
        <w:tc>
          <w:tcPr>
            <w:tcW w:w="2848" w:type="dxa"/>
          </w:tcPr>
          <w:p w14:paraId="74E5324F" w14:textId="77777777" w:rsidR="00683256" w:rsidRDefault="00683256" w:rsidP="000310FA">
            <w:r>
              <w:t>Programmed in DI_EVAL Routine</w:t>
            </w:r>
          </w:p>
        </w:tc>
      </w:tr>
      <w:tr w:rsidR="00683256" w14:paraId="633162E7" w14:textId="77777777" w:rsidTr="000310FA">
        <w:tc>
          <w:tcPr>
            <w:tcW w:w="2564" w:type="dxa"/>
          </w:tcPr>
          <w:p w14:paraId="6DBADC64" w14:textId="77777777" w:rsidR="00683256" w:rsidRDefault="006C7B08" w:rsidP="000310FA">
            <w:r>
              <w:t>DI_CD</w:t>
            </w:r>
          </w:p>
        </w:tc>
        <w:tc>
          <w:tcPr>
            <w:tcW w:w="2651" w:type="dxa"/>
          </w:tcPr>
          <w:p w14:paraId="34A5DA12" w14:textId="77777777" w:rsidR="00683256" w:rsidRDefault="00683256" w:rsidP="000310FA">
            <w:r>
              <w:t>SCADA_SYS_DI_1_2</w:t>
            </w:r>
          </w:p>
        </w:tc>
        <w:tc>
          <w:tcPr>
            <w:tcW w:w="2395" w:type="dxa"/>
          </w:tcPr>
          <w:p w14:paraId="59ABB430" w14:textId="77777777" w:rsidR="00683256" w:rsidRDefault="006C7B08" w:rsidP="000310FA">
            <w:r>
              <w:t>Closed Feedback</w:t>
            </w:r>
          </w:p>
        </w:tc>
        <w:tc>
          <w:tcPr>
            <w:tcW w:w="2848" w:type="dxa"/>
          </w:tcPr>
          <w:p w14:paraId="2B2C7280" w14:textId="77777777" w:rsidR="00683256" w:rsidRDefault="00683256" w:rsidP="000310FA">
            <w:r>
              <w:t>Programmed in DI_EVAL Routine</w:t>
            </w:r>
          </w:p>
        </w:tc>
      </w:tr>
      <w:tr w:rsidR="00683256" w14:paraId="7C3C2694" w14:textId="77777777" w:rsidTr="000310FA">
        <w:tc>
          <w:tcPr>
            <w:tcW w:w="2564" w:type="dxa"/>
          </w:tcPr>
          <w:p w14:paraId="78AC1FEA" w14:textId="77777777" w:rsidR="00683256" w:rsidRDefault="00683256" w:rsidP="000310FA">
            <w:r>
              <w:t>DA_GA</w:t>
            </w:r>
          </w:p>
        </w:tc>
        <w:tc>
          <w:tcPr>
            <w:tcW w:w="2651" w:type="dxa"/>
          </w:tcPr>
          <w:p w14:paraId="7E5158B4" w14:textId="77777777" w:rsidR="00683256" w:rsidRDefault="00683256" w:rsidP="000310FA">
            <w:r>
              <w:t>SCADA_SYS_DI_1_2</w:t>
            </w:r>
          </w:p>
        </w:tc>
        <w:tc>
          <w:tcPr>
            <w:tcW w:w="2395" w:type="dxa"/>
          </w:tcPr>
          <w:p w14:paraId="11C4E59C" w14:textId="77777777" w:rsidR="00683256" w:rsidRDefault="006C7B08" w:rsidP="000310FA">
            <w:r>
              <w:t>General Alarm</w:t>
            </w:r>
          </w:p>
        </w:tc>
        <w:tc>
          <w:tcPr>
            <w:tcW w:w="2848" w:type="dxa"/>
          </w:tcPr>
          <w:p w14:paraId="49A93AA8" w14:textId="77777777" w:rsidR="00683256" w:rsidRDefault="00683256" w:rsidP="000310FA">
            <w:r>
              <w:t>Programmed in DI_EVAL Routine</w:t>
            </w:r>
          </w:p>
        </w:tc>
      </w:tr>
      <w:tr w:rsidR="00683256" w14:paraId="4E3AE389" w14:textId="77777777" w:rsidTr="000310FA">
        <w:tc>
          <w:tcPr>
            <w:tcW w:w="2564" w:type="dxa"/>
          </w:tcPr>
          <w:p w14:paraId="2AA0FD05" w14:textId="77777777" w:rsidR="00683256" w:rsidRDefault="00683256" w:rsidP="000310FA">
            <w:r>
              <w:t>PB_SF</w:t>
            </w:r>
          </w:p>
        </w:tc>
        <w:tc>
          <w:tcPr>
            <w:tcW w:w="2651" w:type="dxa"/>
          </w:tcPr>
          <w:p w14:paraId="7D176907" w14:textId="77777777" w:rsidR="00683256" w:rsidRDefault="00683256" w:rsidP="000310FA">
            <w:r>
              <w:t>PB_EN_RA_DLR_1_2</w:t>
            </w:r>
          </w:p>
        </w:tc>
        <w:tc>
          <w:tcPr>
            <w:tcW w:w="2395" w:type="dxa"/>
          </w:tcPr>
          <w:p w14:paraId="062524F0" w14:textId="77777777" w:rsidR="00683256" w:rsidRDefault="00683256" w:rsidP="00CE55FA">
            <w:r>
              <w:t>Fail to</w:t>
            </w:r>
            <w:r w:rsidR="00CE55FA">
              <w:t xml:space="preserve"> Open</w:t>
            </w:r>
            <w:r>
              <w:t xml:space="preserve"> Enables</w:t>
            </w:r>
          </w:p>
        </w:tc>
        <w:tc>
          <w:tcPr>
            <w:tcW w:w="2848" w:type="dxa"/>
          </w:tcPr>
          <w:p w14:paraId="5A06B42C" w14:textId="77777777" w:rsidR="00683256" w:rsidRDefault="00683256" w:rsidP="000310FA">
            <w:r>
              <w:t>Used on HMI</w:t>
            </w:r>
          </w:p>
        </w:tc>
      </w:tr>
      <w:tr w:rsidR="00683256" w14:paraId="285EB13A" w14:textId="77777777" w:rsidTr="000310FA">
        <w:tc>
          <w:tcPr>
            <w:tcW w:w="2564" w:type="dxa"/>
          </w:tcPr>
          <w:p w14:paraId="4437D9A8" w14:textId="77777777" w:rsidR="00683256" w:rsidRDefault="00683256" w:rsidP="000310FA">
            <w:r>
              <w:t>PB_XF</w:t>
            </w:r>
          </w:p>
        </w:tc>
        <w:tc>
          <w:tcPr>
            <w:tcW w:w="2651" w:type="dxa"/>
          </w:tcPr>
          <w:p w14:paraId="2DA5E889" w14:textId="77777777" w:rsidR="00683256" w:rsidRDefault="00683256" w:rsidP="000310FA">
            <w:r>
              <w:t>PB_EN_RA_DLR_1_2</w:t>
            </w:r>
          </w:p>
        </w:tc>
        <w:tc>
          <w:tcPr>
            <w:tcW w:w="2395" w:type="dxa"/>
          </w:tcPr>
          <w:p w14:paraId="50D695D4" w14:textId="77777777" w:rsidR="00683256" w:rsidRDefault="00683256" w:rsidP="00CE55FA">
            <w:r>
              <w:t xml:space="preserve">Fail to </w:t>
            </w:r>
            <w:r w:rsidR="00CE55FA">
              <w:t>Close</w:t>
            </w:r>
            <w:r>
              <w:t xml:space="preserve"> Enables</w:t>
            </w:r>
          </w:p>
        </w:tc>
        <w:tc>
          <w:tcPr>
            <w:tcW w:w="2848" w:type="dxa"/>
          </w:tcPr>
          <w:p w14:paraId="533EB97C" w14:textId="77777777" w:rsidR="00683256" w:rsidRDefault="00683256" w:rsidP="000310FA">
            <w:r>
              <w:t>Used on HMI</w:t>
            </w:r>
          </w:p>
        </w:tc>
      </w:tr>
      <w:tr w:rsidR="00683256" w14:paraId="1BB8E782" w14:textId="77777777" w:rsidTr="000310FA">
        <w:tc>
          <w:tcPr>
            <w:tcW w:w="2564" w:type="dxa"/>
          </w:tcPr>
          <w:p w14:paraId="53C1B61E" w14:textId="77777777" w:rsidR="00683256" w:rsidRDefault="00683256" w:rsidP="000310FA">
            <w:r>
              <w:t>PB_SU</w:t>
            </w:r>
          </w:p>
        </w:tc>
        <w:tc>
          <w:tcPr>
            <w:tcW w:w="2651" w:type="dxa"/>
          </w:tcPr>
          <w:p w14:paraId="497471A4" w14:textId="77777777" w:rsidR="00683256" w:rsidRDefault="00683256" w:rsidP="000310FA">
            <w:r>
              <w:t>PB_EN_RA_DLR_1_2</w:t>
            </w:r>
          </w:p>
        </w:tc>
        <w:tc>
          <w:tcPr>
            <w:tcW w:w="2395" w:type="dxa"/>
          </w:tcPr>
          <w:p w14:paraId="13388B21" w14:textId="77777777" w:rsidR="00683256" w:rsidRDefault="00683256" w:rsidP="00CE55FA">
            <w:r>
              <w:t xml:space="preserve">Uncommanded </w:t>
            </w:r>
            <w:r w:rsidR="00CE55FA">
              <w:t>Open</w:t>
            </w:r>
            <w:r>
              <w:t xml:space="preserve"> Enables</w:t>
            </w:r>
          </w:p>
        </w:tc>
        <w:tc>
          <w:tcPr>
            <w:tcW w:w="2848" w:type="dxa"/>
          </w:tcPr>
          <w:p w14:paraId="7B3E2FB3" w14:textId="77777777" w:rsidR="00683256" w:rsidRDefault="00683256" w:rsidP="000310FA">
            <w:r>
              <w:t>Used on HMI</w:t>
            </w:r>
          </w:p>
        </w:tc>
      </w:tr>
      <w:tr w:rsidR="00683256" w14:paraId="1680DF0A" w14:textId="77777777" w:rsidTr="000310FA">
        <w:tc>
          <w:tcPr>
            <w:tcW w:w="2564" w:type="dxa"/>
          </w:tcPr>
          <w:p w14:paraId="1F9614E9" w14:textId="77777777" w:rsidR="00683256" w:rsidRDefault="00683256" w:rsidP="000310FA">
            <w:r>
              <w:lastRenderedPageBreak/>
              <w:t>PB_XU</w:t>
            </w:r>
          </w:p>
        </w:tc>
        <w:tc>
          <w:tcPr>
            <w:tcW w:w="2651" w:type="dxa"/>
          </w:tcPr>
          <w:p w14:paraId="5BACE857" w14:textId="77777777" w:rsidR="00683256" w:rsidRDefault="00683256" w:rsidP="000310FA">
            <w:r>
              <w:t>PB_EN_RA_DLR_1_2</w:t>
            </w:r>
          </w:p>
        </w:tc>
        <w:tc>
          <w:tcPr>
            <w:tcW w:w="2395" w:type="dxa"/>
          </w:tcPr>
          <w:p w14:paraId="135A2634" w14:textId="77777777" w:rsidR="00683256" w:rsidRDefault="00683256" w:rsidP="00CE55FA">
            <w:r>
              <w:t xml:space="preserve">Uncommanded </w:t>
            </w:r>
            <w:r w:rsidR="00CE55FA">
              <w:t>Close</w:t>
            </w:r>
            <w:r>
              <w:t xml:space="preserve"> Enables</w:t>
            </w:r>
          </w:p>
        </w:tc>
        <w:tc>
          <w:tcPr>
            <w:tcW w:w="2848" w:type="dxa"/>
          </w:tcPr>
          <w:p w14:paraId="04784F25" w14:textId="77777777" w:rsidR="00683256" w:rsidRDefault="00683256" w:rsidP="000310FA">
            <w:r>
              <w:t>Used on HMI</w:t>
            </w:r>
          </w:p>
        </w:tc>
      </w:tr>
      <w:tr w:rsidR="00683256" w14:paraId="3874A324" w14:textId="77777777" w:rsidTr="000310FA">
        <w:tc>
          <w:tcPr>
            <w:tcW w:w="2564" w:type="dxa"/>
          </w:tcPr>
          <w:p w14:paraId="68F936A2" w14:textId="77777777" w:rsidR="00683256" w:rsidRDefault="00683256" w:rsidP="000310FA">
            <w:r>
              <w:t>PB_AE</w:t>
            </w:r>
          </w:p>
        </w:tc>
        <w:tc>
          <w:tcPr>
            <w:tcW w:w="2651" w:type="dxa"/>
          </w:tcPr>
          <w:p w14:paraId="3BB1C0F0" w14:textId="77777777" w:rsidR="00683256" w:rsidRDefault="00683256" w:rsidP="000310FA">
            <w:r>
              <w:t>PB_EN_RA_DLR_1_2</w:t>
            </w:r>
          </w:p>
        </w:tc>
        <w:tc>
          <w:tcPr>
            <w:tcW w:w="2395" w:type="dxa"/>
          </w:tcPr>
          <w:p w14:paraId="2D439A18" w14:textId="77777777" w:rsidR="00683256" w:rsidRDefault="009D68B9" w:rsidP="000310FA">
            <w:r>
              <w:t>Virtual</w:t>
            </w:r>
            <w:r w:rsidR="00683256">
              <w:t xml:space="preserve"> Alarm Enables</w:t>
            </w:r>
          </w:p>
        </w:tc>
        <w:tc>
          <w:tcPr>
            <w:tcW w:w="2848" w:type="dxa"/>
          </w:tcPr>
          <w:p w14:paraId="157B5B92" w14:textId="77777777" w:rsidR="00683256" w:rsidRDefault="00683256" w:rsidP="000310FA">
            <w:r>
              <w:t>Used on HMI</w:t>
            </w:r>
          </w:p>
        </w:tc>
      </w:tr>
    </w:tbl>
    <w:p w14:paraId="6DA37145" w14:textId="77777777" w:rsidR="00683256" w:rsidRDefault="00683256">
      <w:pPr>
        <w:rPr>
          <w:b/>
        </w:rPr>
      </w:pPr>
    </w:p>
    <w:p w14:paraId="323D5210" w14:textId="77777777" w:rsidR="005507F3" w:rsidRDefault="005507F3">
      <w:pPr>
        <w:rPr>
          <w:b/>
        </w:rPr>
      </w:pPr>
      <w:r>
        <w:rPr>
          <w:b/>
        </w:rPr>
        <w:t>AOI</w:t>
      </w:r>
    </w:p>
    <w:p w14:paraId="7581FC29" w14:textId="77777777" w:rsidR="005507F3" w:rsidRDefault="005507F3" w:rsidP="005507F3">
      <w:r>
        <w:t xml:space="preserve">The AOI will be implemented within a valve routine </w:t>
      </w:r>
      <w:del w:id="0" w:author="Steve Cauduro" w:date="2020-03-18T14:28:00Z">
        <w:r>
          <w:delText>with</w:delText>
        </w:r>
      </w:del>
      <w:r>
        <w:t xml:space="preserve">in the Device Program. </w:t>
      </w:r>
    </w:p>
    <w:tbl>
      <w:tblPr>
        <w:tblStyle w:val="TableGrid"/>
        <w:tblW w:w="12528" w:type="dxa"/>
        <w:tblLook w:val="04A0" w:firstRow="1" w:lastRow="0" w:firstColumn="1" w:lastColumn="0" w:noHBand="0" w:noVBand="1"/>
      </w:tblPr>
      <w:tblGrid>
        <w:gridCol w:w="2898"/>
        <w:gridCol w:w="1414"/>
        <w:gridCol w:w="3981"/>
        <w:gridCol w:w="1674"/>
        <w:gridCol w:w="2561"/>
      </w:tblGrid>
      <w:tr w:rsidR="005507F3" w:rsidRPr="00453F47" w14:paraId="67CB3C7D" w14:textId="77777777" w:rsidTr="00136A26">
        <w:trPr>
          <w:tblHeader/>
        </w:trPr>
        <w:tc>
          <w:tcPr>
            <w:tcW w:w="2898" w:type="dxa"/>
          </w:tcPr>
          <w:p w14:paraId="16B3B49F" w14:textId="77777777" w:rsidR="005507F3" w:rsidRPr="00453F47" w:rsidRDefault="005507F3" w:rsidP="000310FA">
            <w:pPr>
              <w:rPr>
                <w:b/>
              </w:rPr>
            </w:pPr>
            <w:r>
              <w:rPr>
                <w:b/>
              </w:rPr>
              <w:t>AOI Parameter</w:t>
            </w:r>
          </w:p>
        </w:tc>
        <w:tc>
          <w:tcPr>
            <w:tcW w:w="1414" w:type="dxa"/>
          </w:tcPr>
          <w:p w14:paraId="0724F7D4" w14:textId="77777777" w:rsidR="005507F3" w:rsidRDefault="005507F3" w:rsidP="000310FA">
            <w:pPr>
              <w:rPr>
                <w:b/>
              </w:rPr>
            </w:pPr>
            <w:r>
              <w:rPr>
                <w:b/>
              </w:rPr>
              <w:t>Requirement</w:t>
            </w:r>
          </w:p>
        </w:tc>
        <w:tc>
          <w:tcPr>
            <w:tcW w:w="3981" w:type="dxa"/>
          </w:tcPr>
          <w:p w14:paraId="30443F1B" w14:textId="77777777" w:rsidR="005507F3" w:rsidRPr="00453F47" w:rsidRDefault="005507F3" w:rsidP="000310FA">
            <w:pPr>
              <w:rPr>
                <w:b/>
              </w:rPr>
            </w:pPr>
            <w:r>
              <w:rPr>
                <w:b/>
              </w:rPr>
              <w:t>Default Value</w:t>
            </w:r>
          </w:p>
        </w:tc>
        <w:tc>
          <w:tcPr>
            <w:tcW w:w="1674" w:type="dxa"/>
          </w:tcPr>
          <w:p w14:paraId="4535C666" w14:textId="77777777" w:rsidR="005507F3" w:rsidRPr="00453F47" w:rsidRDefault="005507F3" w:rsidP="000310FA">
            <w:pPr>
              <w:rPr>
                <w:b/>
              </w:rPr>
            </w:pPr>
            <w:r w:rsidRPr="00453F47">
              <w:rPr>
                <w:b/>
              </w:rPr>
              <w:t>Description</w:t>
            </w:r>
          </w:p>
        </w:tc>
        <w:tc>
          <w:tcPr>
            <w:tcW w:w="2561" w:type="dxa"/>
          </w:tcPr>
          <w:p w14:paraId="3B091DDB" w14:textId="77777777" w:rsidR="005507F3" w:rsidRPr="00453F47" w:rsidRDefault="005507F3" w:rsidP="000310FA">
            <w:pPr>
              <w:rPr>
                <w:b/>
              </w:rPr>
            </w:pPr>
            <w:r>
              <w:rPr>
                <w:b/>
              </w:rPr>
              <w:t>Implementation Guideline</w:t>
            </w:r>
          </w:p>
        </w:tc>
      </w:tr>
      <w:tr w:rsidR="005507F3" w:rsidRPr="00453F47" w14:paraId="4892B0DA" w14:textId="77777777" w:rsidTr="00136A26">
        <w:tc>
          <w:tcPr>
            <w:tcW w:w="2898" w:type="dxa"/>
          </w:tcPr>
          <w:p w14:paraId="7ADC70C2" w14:textId="77777777" w:rsidR="005507F3" w:rsidRPr="00736B12" w:rsidRDefault="005044A5" w:rsidP="000310FA">
            <w:r>
              <w:t>Valve_v4</w:t>
            </w:r>
          </w:p>
        </w:tc>
        <w:tc>
          <w:tcPr>
            <w:tcW w:w="1414" w:type="dxa"/>
          </w:tcPr>
          <w:p w14:paraId="75DEAB26" w14:textId="77777777" w:rsidR="005507F3" w:rsidRPr="00736B12" w:rsidRDefault="005507F3" w:rsidP="000310FA">
            <w:r>
              <w:t>Mandatory</w:t>
            </w:r>
          </w:p>
        </w:tc>
        <w:tc>
          <w:tcPr>
            <w:tcW w:w="3981" w:type="dxa"/>
          </w:tcPr>
          <w:p w14:paraId="7A58C790" w14:textId="77777777" w:rsidR="005507F3" w:rsidRPr="0043795C" w:rsidRDefault="005507F3" w:rsidP="000310FA">
            <w:r>
              <w:rPr>
                <w:i/>
              </w:rPr>
              <w:t>Tagname.</w:t>
            </w:r>
            <w:r>
              <w:t>ADDON</w:t>
            </w:r>
          </w:p>
        </w:tc>
        <w:tc>
          <w:tcPr>
            <w:tcW w:w="1674" w:type="dxa"/>
          </w:tcPr>
          <w:p w14:paraId="3AECDBC5" w14:textId="77777777" w:rsidR="005507F3" w:rsidRPr="00736B12" w:rsidRDefault="005507F3" w:rsidP="000310FA">
            <w:r>
              <w:t>Motor AOI</w:t>
            </w:r>
          </w:p>
        </w:tc>
        <w:tc>
          <w:tcPr>
            <w:tcW w:w="2561" w:type="dxa"/>
          </w:tcPr>
          <w:p w14:paraId="2BB7E32B" w14:textId="7B5388C0" w:rsidR="005507F3" w:rsidRPr="00736B12" w:rsidRDefault="005507F3" w:rsidP="000310FA">
            <w:del w:id="1" w:author="Steve Cauduro" w:date="2020-03-18T14:28:00Z">
              <w:r>
                <w:delText>N/Ap</w:delText>
              </w:r>
            </w:del>
            <w:ins w:id="2" w:author="Steve Cauduro" w:date="2020-03-18T14:28:00Z">
              <w:r w:rsidR="00755980">
                <w:t>N/A</w:t>
              </w:r>
            </w:ins>
          </w:p>
        </w:tc>
      </w:tr>
      <w:tr w:rsidR="005507F3" w:rsidRPr="00453F47" w14:paraId="1369818D" w14:textId="77777777" w:rsidTr="00136A26">
        <w:tc>
          <w:tcPr>
            <w:tcW w:w="2898" w:type="dxa"/>
          </w:tcPr>
          <w:p w14:paraId="3E9778EE" w14:textId="77777777" w:rsidR="005507F3" w:rsidRDefault="005507F3" w:rsidP="000310FA">
            <w:r>
              <w:t>Alarm_Sim_Enable</w:t>
            </w:r>
          </w:p>
        </w:tc>
        <w:tc>
          <w:tcPr>
            <w:tcW w:w="1414" w:type="dxa"/>
          </w:tcPr>
          <w:p w14:paraId="54072537" w14:textId="77777777" w:rsidR="005507F3" w:rsidRDefault="005507F3" w:rsidP="000310FA">
            <w:r>
              <w:t>Mandatory</w:t>
            </w:r>
          </w:p>
        </w:tc>
        <w:tc>
          <w:tcPr>
            <w:tcW w:w="3981" w:type="dxa"/>
          </w:tcPr>
          <w:p w14:paraId="312B9842" w14:textId="77777777" w:rsidR="005507F3" w:rsidRPr="0043795C" w:rsidRDefault="005507F3" w:rsidP="000310FA">
            <w:r>
              <w:rPr>
                <w:i/>
              </w:rPr>
              <w:t>Tagname</w:t>
            </w:r>
            <w:r>
              <w:t>.PB_SM</w:t>
            </w:r>
          </w:p>
        </w:tc>
        <w:tc>
          <w:tcPr>
            <w:tcW w:w="1674" w:type="dxa"/>
          </w:tcPr>
          <w:p w14:paraId="707CD751" w14:textId="77777777" w:rsidR="005507F3" w:rsidRDefault="005507F3" w:rsidP="000310FA">
            <w:r>
              <w:t>Alarm Simulate PB</w:t>
            </w:r>
          </w:p>
        </w:tc>
        <w:tc>
          <w:tcPr>
            <w:tcW w:w="2561" w:type="dxa"/>
          </w:tcPr>
          <w:p w14:paraId="005D393D" w14:textId="4EB22A6E" w:rsidR="005507F3" w:rsidRDefault="005507F3" w:rsidP="000310FA">
            <w:del w:id="3" w:author="Steve Cauduro" w:date="2020-03-18T14:28:00Z">
              <w:r>
                <w:delText>N/Ap</w:delText>
              </w:r>
            </w:del>
            <w:ins w:id="4" w:author="Steve Cauduro" w:date="2020-03-18T14:28:00Z">
              <w:r w:rsidR="00755980">
                <w:t>N/A</w:t>
              </w:r>
            </w:ins>
          </w:p>
        </w:tc>
      </w:tr>
      <w:tr w:rsidR="005507F3" w:rsidRPr="00453F47" w14:paraId="77E2825B" w14:textId="77777777" w:rsidTr="00136A26">
        <w:trPr>
          <w:trHeight w:val="611"/>
        </w:trPr>
        <w:tc>
          <w:tcPr>
            <w:tcW w:w="2898" w:type="dxa"/>
          </w:tcPr>
          <w:p w14:paraId="519BAE07" w14:textId="77777777" w:rsidR="005507F3" w:rsidRDefault="005507F3" w:rsidP="000310FA">
            <w:r>
              <w:t>Control_Mode</w:t>
            </w:r>
          </w:p>
        </w:tc>
        <w:tc>
          <w:tcPr>
            <w:tcW w:w="1414" w:type="dxa"/>
          </w:tcPr>
          <w:p w14:paraId="5C702667" w14:textId="77777777" w:rsidR="005507F3" w:rsidRDefault="005507F3" w:rsidP="000310FA">
            <w:r>
              <w:t>Mandatory</w:t>
            </w:r>
          </w:p>
        </w:tc>
        <w:tc>
          <w:tcPr>
            <w:tcW w:w="3981" w:type="dxa"/>
          </w:tcPr>
          <w:p w14:paraId="557E23FE" w14:textId="77777777" w:rsidR="005507F3" w:rsidRPr="0043795C" w:rsidRDefault="005507F3" w:rsidP="000310FA">
            <w:r>
              <w:rPr>
                <w:i/>
              </w:rPr>
              <w:t>Tagname</w:t>
            </w:r>
            <w:r>
              <w:t>.DI_CL.eng</w:t>
            </w:r>
          </w:p>
        </w:tc>
        <w:tc>
          <w:tcPr>
            <w:tcW w:w="1674" w:type="dxa"/>
          </w:tcPr>
          <w:p w14:paraId="6337BAA9" w14:textId="77777777" w:rsidR="005507F3" w:rsidRDefault="005507F3" w:rsidP="000310FA">
            <w:r>
              <w:t>Control Mode Input Status</w:t>
            </w:r>
          </w:p>
        </w:tc>
        <w:tc>
          <w:tcPr>
            <w:tcW w:w="2561" w:type="dxa"/>
          </w:tcPr>
          <w:p w14:paraId="6C00DB1B" w14:textId="2412A165" w:rsidR="005507F3" w:rsidRDefault="005507F3" w:rsidP="000310FA">
            <w:del w:id="5" w:author="Steve Cauduro" w:date="2020-03-18T14:28:00Z">
              <w:r>
                <w:delText>N/Ap</w:delText>
              </w:r>
            </w:del>
            <w:ins w:id="6" w:author="Steve Cauduro" w:date="2020-03-18T14:28:00Z">
              <w:r w:rsidR="00755980">
                <w:t>N/A</w:t>
              </w:r>
            </w:ins>
          </w:p>
        </w:tc>
      </w:tr>
      <w:tr w:rsidR="005507F3" w:rsidRPr="00453F47" w14:paraId="553805E7" w14:textId="77777777" w:rsidTr="00136A26">
        <w:tc>
          <w:tcPr>
            <w:tcW w:w="2898" w:type="dxa"/>
          </w:tcPr>
          <w:p w14:paraId="47AFDE76" w14:textId="77777777" w:rsidR="005507F3" w:rsidRDefault="00136A26" w:rsidP="000310FA">
            <w:r>
              <w:t>Closed_Status</w:t>
            </w:r>
          </w:p>
        </w:tc>
        <w:tc>
          <w:tcPr>
            <w:tcW w:w="1414" w:type="dxa"/>
          </w:tcPr>
          <w:p w14:paraId="40F62305" w14:textId="77777777" w:rsidR="005507F3" w:rsidRDefault="005507F3" w:rsidP="000310FA">
            <w:r>
              <w:t>Mandatory</w:t>
            </w:r>
          </w:p>
        </w:tc>
        <w:tc>
          <w:tcPr>
            <w:tcW w:w="3981" w:type="dxa"/>
          </w:tcPr>
          <w:p w14:paraId="3DAA3B9A" w14:textId="77777777" w:rsidR="005507F3" w:rsidRPr="0043795C" w:rsidRDefault="005507F3" w:rsidP="000310FA">
            <w:r>
              <w:rPr>
                <w:i/>
              </w:rPr>
              <w:t>Tagname</w:t>
            </w:r>
            <w:r w:rsidR="0087377C">
              <w:t>.DI_CD</w:t>
            </w:r>
            <w:r>
              <w:t>.eng</w:t>
            </w:r>
          </w:p>
        </w:tc>
        <w:tc>
          <w:tcPr>
            <w:tcW w:w="1674" w:type="dxa"/>
          </w:tcPr>
          <w:p w14:paraId="46BD530B" w14:textId="77777777" w:rsidR="005507F3" w:rsidRDefault="0087377C" w:rsidP="000310FA">
            <w:r>
              <w:t>Valve Closed Feedback</w:t>
            </w:r>
          </w:p>
        </w:tc>
        <w:tc>
          <w:tcPr>
            <w:tcW w:w="2561" w:type="dxa"/>
          </w:tcPr>
          <w:p w14:paraId="6827AD80" w14:textId="79C65496" w:rsidR="005507F3" w:rsidRDefault="005507F3" w:rsidP="000310FA">
            <w:del w:id="7" w:author="Steve Cauduro" w:date="2020-03-18T14:28:00Z">
              <w:r>
                <w:delText>N/Ap</w:delText>
              </w:r>
            </w:del>
            <w:ins w:id="8" w:author="Steve Cauduro" w:date="2020-03-18T14:28:00Z">
              <w:r w:rsidR="00755980">
                <w:t>N/A</w:t>
              </w:r>
            </w:ins>
          </w:p>
        </w:tc>
      </w:tr>
      <w:tr w:rsidR="005507F3" w:rsidRPr="00453F47" w14:paraId="6B20051D" w14:textId="77777777" w:rsidTr="00136A26">
        <w:tc>
          <w:tcPr>
            <w:tcW w:w="2898" w:type="dxa"/>
          </w:tcPr>
          <w:p w14:paraId="6147592A" w14:textId="77777777" w:rsidR="005507F3" w:rsidRDefault="00136A26" w:rsidP="000310FA">
            <w:r>
              <w:t>Open_</w:t>
            </w:r>
            <w:r w:rsidR="005507F3">
              <w:t>Status</w:t>
            </w:r>
          </w:p>
        </w:tc>
        <w:tc>
          <w:tcPr>
            <w:tcW w:w="1414" w:type="dxa"/>
          </w:tcPr>
          <w:p w14:paraId="09348FD4" w14:textId="77777777" w:rsidR="005507F3" w:rsidRDefault="005507F3" w:rsidP="000310FA">
            <w:r>
              <w:t>Mandatory</w:t>
            </w:r>
          </w:p>
        </w:tc>
        <w:tc>
          <w:tcPr>
            <w:tcW w:w="3981" w:type="dxa"/>
          </w:tcPr>
          <w:p w14:paraId="407E7D40" w14:textId="77777777" w:rsidR="005507F3" w:rsidRDefault="005507F3" w:rsidP="0087377C">
            <w:pPr>
              <w:rPr>
                <w:i/>
              </w:rPr>
            </w:pPr>
            <w:r>
              <w:rPr>
                <w:i/>
              </w:rPr>
              <w:t>Tagname</w:t>
            </w:r>
            <w:r>
              <w:t>.DI_</w:t>
            </w:r>
            <w:r w:rsidR="0087377C">
              <w:t>OD.</w:t>
            </w:r>
            <w:r>
              <w:t>eng</w:t>
            </w:r>
          </w:p>
        </w:tc>
        <w:tc>
          <w:tcPr>
            <w:tcW w:w="1674" w:type="dxa"/>
          </w:tcPr>
          <w:p w14:paraId="4F97D3CB" w14:textId="77777777" w:rsidR="005507F3" w:rsidRDefault="0087377C" w:rsidP="000310FA">
            <w:r>
              <w:t>Valve Open Feedback</w:t>
            </w:r>
          </w:p>
        </w:tc>
        <w:tc>
          <w:tcPr>
            <w:tcW w:w="2561" w:type="dxa"/>
          </w:tcPr>
          <w:p w14:paraId="0EA500E5" w14:textId="48A807D6" w:rsidR="005507F3" w:rsidRDefault="005507F3" w:rsidP="000310FA">
            <w:del w:id="9" w:author="Steve Cauduro" w:date="2020-03-18T14:28:00Z">
              <w:r>
                <w:delText>N/Ap</w:delText>
              </w:r>
            </w:del>
            <w:ins w:id="10" w:author="Steve Cauduro" w:date="2020-03-18T14:28:00Z">
              <w:r w:rsidR="00755980">
                <w:t>N/A</w:t>
              </w:r>
            </w:ins>
          </w:p>
        </w:tc>
      </w:tr>
      <w:tr w:rsidR="005507F3" w:rsidRPr="00453F47" w14:paraId="159EC1A8" w14:textId="77777777" w:rsidTr="00136A26">
        <w:tc>
          <w:tcPr>
            <w:tcW w:w="2898" w:type="dxa"/>
          </w:tcPr>
          <w:p w14:paraId="46712504" w14:textId="77777777" w:rsidR="005507F3" w:rsidRDefault="005507F3" w:rsidP="000310FA">
            <w:r>
              <w:t>Station_Control_Power</w:t>
            </w:r>
          </w:p>
        </w:tc>
        <w:tc>
          <w:tcPr>
            <w:tcW w:w="1414" w:type="dxa"/>
          </w:tcPr>
          <w:p w14:paraId="7DA5F17A" w14:textId="77777777" w:rsidR="005507F3" w:rsidRDefault="005507F3" w:rsidP="000310FA">
            <w:r>
              <w:t>Mandatory</w:t>
            </w:r>
          </w:p>
        </w:tc>
        <w:tc>
          <w:tcPr>
            <w:tcW w:w="3981" w:type="dxa"/>
          </w:tcPr>
          <w:p w14:paraId="622DCC28" w14:textId="77777777" w:rsidR="005507F3" w:rsidRPr="000E232C" w:rsidRDefault="005507F3" w:rsidP="000310FA">
            <w:r>
              <w:rPr>
                <w:i/>
              </w:rPr>
              <w:t>BXXPSB1CP1DA_JR</w:t>
            </w:r>
            <w:r>
              <w:t>.eng</w:t>
            </w:r>
          </w:p>
        </w:tc>
        <w:tc>
          <w:tcPr>
            <w:tcW w:w="1674" w:type="dxa"/>
          </w:tcPr>
          <w:p w14:paraId="11FDF7AC" w14:textId="77777777" w:rsidR="005507F3" w:rsidRDefault="005507F3" w:rsidP="000310FA">
            <w:r>
              <w:t>Control Power status, masks alarms when power fails</w:t>
            </w:r>
          </w:p>
        </w:tc>
        <w:tc>
          <w:tcPr>
            <w:tcW w:w="2561" w:type="dxa"/>
          </w:tcPr>
          <w:p w14:paraId="57132C7E" w14:textId="77777777" w:rsidR="005507F3" w:rsidRDefault="005507F3" w:rsidP="000310FA">
            <w:r>
              <w:t>Replace with a suitable power detection tag if control power failed status not available.</w:t>
            </w:r>
          </w:p>
        </w:tc>
      </w:tr>
      <w:tr w:rsidR="005507F3" w:rsidRPr="00453F47" w14:paraId="2AF01B47" w14:textId="77777777" w:rsidTr="00136A26">
        <w:tc>
          <w:tcPr>
            <w:tcW w:w="2898" w:type="dxa"/>
          </w:tcPr>
          <w:p w14:paraId="06780262" w14:textId="77777777" w:rsidR="005507F3" w:rsidRDefault="005507F3" w:rsidP="000310FA">
            <w:r>
              <w:t>Manual_Mode</w:t>
            </w:r>
          </w:p>
        </w:tc>
        <w:tc>
          <w:tcPr>
            <w:tcW w:w="1414" w:type="dxa"/>
          </w:tcPr>
          <w:p w14:paraId="45000D7E" w14:textId="77777777" w:rsidR="005507F3" w:rsidRDefault="005507F3" w:rsidP="000310FA">
            <w:r>
              <w:t>Mandatory</w:t>
            </w:r>
          </w:p>
        </w:tc>
        <w:tc>
          <w:tcPr>
            <w:tcW w:w="3981" w:type="dxa"/>
          </w:tcPr>
          <w:p w14:paraId="2E1274D7" w14:textId="77777777" w:rsidR="005507F3" w:rsidRPr="00946C3A" w:rsidRDefault="005507F3" w:rsidP="000310FA">
            <w:r>
              <w:rPr>
                <w:i/>
              </w:rPr>
              <w:t>Tagname</w:t>
            </w:r>
            <w:r>
              <w:t>.DI_PM</w:t>
            </w:r>
          </w:p>
        </w:tc>
        <w:tc>
          <w:tcPr>
            <w:tcW w:w="1674" w:type="dxa"/>
          </w:tcPr>
          <w:p w14:paraId="15191C52" w14:textId="77777777" w:rsidR="005507F3" w:rsidRDefault="005507F3" w:rsidP="000310FA">
            <w:r>
              <w:t>Manual Mode Status</w:t>
            </w:r>
          </w:p>
        </w:tc>
        <w:tc>
          <w:tcPr>
            <w:tcW w:w="2561" w:type="dxa"/>
          </w:tcPr>
          <w:p w14:paraId="7F6042D0" w14:textId="714174A1" w:rsidR="005507F3" w:rsidRDefault="005507F3" w:rsidP="000310FA">
            <w:del w:id="11" w:author="Steve Cauduro" w:date="2020-03-18T14:28:00Z">
              <w:r>
                <w:delText>N/Ap</w:delText>
              </w:r>
            </w:del>
            <w:ins w:id="12" w:author="Steve Cauduro" w:date="2020-03-18T14:28:00Z">
              <w:r w:rsidR="00755980">
                <w:t>N/A</w:t>
              </w:r>
            </w:ins>
          </w:p>
        </w:tc>
      </w:tr>
      <w:tr w:rsidR="005507F3" w:rsidRPr="00453F47" w14:paraId="43D725AB" w14:textId="77777777" w:rsidTr="00136A26">
        <w:tc>
          <w:tcPr>
            <w:tcW w:w="2898" w:type="dxa"/>
          </w:tcPr>
          <w:p w14:paraId="5853340E" w14:textId="77777777" w:rsidR="005507F3" w:rsidRDefault="005507F3" w:rsidP="000310FA">
            <w:r>
              <w:t>Auto_Mode</w:t>
            </w:r>
          </w:p>
        </w:tc>
        <w:tc>
          <w:tcPr>
            <w:tcW w:w="1414" w:type="dxa"/>
          </w:tcPr>
          <w:p w14:paraId="0B00DEF2" w14:textId="77777777" w:rsidR="005507F3" w:rsidRDefault="005507F3" w:rsidP="000310FA">
            <w:r>
              <w:t>Mandatory</w:t>
            </w:r>
          </w:p>
        </w:tc>
        <w:tc>
          <w:tcPr>
            <w:tcW w:w="3981" w:type="dxa"/>
          </w:tcPr>
          <w:p w14:paraId="3B75A5EF" w14:textId="77777777" w:rsidR="005507F3" w:rsidRDefault="005507F3" w:rsidP="000310FA">
            <w:pPr>
              <w:rPr>
                <w:i/>
              </w:rPr>
            </w:pPr>
            <w:r>
              <w:rPr>
                <w:i/>
              </w:rPr>
              <w:t>Tagname</w:t>
            </w:r>
            <w:r>
              <w:t>.DI_AA</w:t>
            </w:r>
          </w:p>
        </w:tc>
        <w:tc>
          <w:tcPr>
            <w:tcW w:w="1674" w:type="dxa"/>
          </w:tcPr>
          <w:p w14:paraId="2B6B8842" w14:textId="77777777" w:rsidR="005507F3" w:rsidRDefault="005507F3" w:rsidP="000310FA">
            <w:r>
              <w:t>Auto Mode Status</w:t>
            </w:r>
          </w:p>
        </w:tc>
        <w:tc>
          <w:tcPr>
            <w:tcW w:w="2561" w:type="dxa"/>
          </w:tcPr>
          <w:p w14:paraId="57571BED" w14:textId="77244729" w:rsidR="005507F3" w:rsidRDefault="005507F3" w:rsidP="000310FA">
            <w:del w:id="13" w:author="Steve Cauduro" w:date="2020-03-18T14:28:00Z">
              <w:r>
                <w:delText>N/Ap</w:delText>
              </w:r>
            </w:del>
            <w:ins w:id="14" w:author="Steve Cauduro" w:date="2020-03-18T14:28:00Z">
              <w:r w:rsidR="00755980">
                <w:t>N/A</w:t>
              </w:r>
            </w:ins>
          </w:p>
        </w:tc>
      </w:tr>
      <w:tr w:rsidR="005507F3" w:rsidRPr="00453F47" w14:paraId="162C9CB4" w14:textId="77777777" w:rsidTr="00136A26">
        <w:tc>
          <w:tcPr>
            <w:tcW w:w="2898" w:type="dxa"/>
          </w:tcPr>
          <w:p w14:paraId="2FCCF168" w14:textId="77777777" w:rsidR="005507F3" w:rsidRDefault="005507F3" w:rsidP="000310FA">
            <w:r>
              <w:t>Manual_Mode_Request</w:t>
            </w:r>
          </w:p>
        </w:tc>
        <w:tc>
          <w:tcPr>
            <w:tcW w:w="1414" w:type="dxa"/>
          </w:tcPr>
          <w:p w14:paraId="6455E5EA" w14:textId="77777777" w:rsidR="005507F3" w:rsidRDefault="005507F3" w:rsidP="000310FA">
            <w:r>
              <w:t>Mandatory</w:t>
            </w:r>
          </w:p>
        </w:tc>
        <w:tc>
          <w:tcPr>
            <w:tcW w:w="3981" w:type="dxa"/>
          </w:tcPr>
          <w:p w14:paraId="4E62389E" w14:textId="77777777" w:rsidR="005507F3" w:rsidRPr="00946C3A" w:rsidRDefault="005507F3" w:rsidP="000310FA">
            <w:r>
              <w:rPr>
                <w:i/>
              </w:rPr>
              <w:t>Tagname</w:t>
            </w:r>
            <w:r>
              <w:t>.PB_PM</w:t>
            </w:r>
          </w:p>
        </w:tc>
        <w:tc>
          <w:tcPr>
            <w:tcW w:w="1674" w:type="dxa"/>
          </w:tcPr>
          <w:p w14:paraId="2922F3D8" w14:textId="77777777" w:rsidR="005507F3" w:rsidRDefault="005507F3" w:rsidP="000310FA">
            <w:r>
              <w:t>Toggle Between Pant Auto and Plant Manual Mode</w:t>
            </w:r>
          </w:p>
        </w:tc>
        <w:tc>
          <w:tcPr>
            <w:tcW w:w="2561" w:type="dxa"/>
          </w:tcPr>
          <w:p w14:paraId="3CF17545" w14:textId="45CAE7B4" w:rsidR="005507F3" w:rsidRDefault="005507F3" w:rsidP="000310FA">
            <w:del w:id="15" w:author="Steve Cauduro" w:date="2020-03-18T14:28:00Z">
              <w:r>
                <w:delText>N/Ap</w:delText>
              </w:r>
            </w:del>
            <w:ins w:id="16" w:author="Steve Cauduro" w:date="2020-03-18T14:28:00Z">
              <w:r w:rsidR="00755980">
                <w:t>N/A</w:t>
              </w:r>
            </w:ins>
          </w:p>
        </w:tc>
      </w:tr>
      <w:tr w:rsidR="005507F3" w:rsidRPr="00453F47" w14:paraId="64547C30" w14:textId="77777777" w:rsidTr="00136A26">
        <w:tc>
          <w:tcPr>
            <w:tcW w:w="2898" w:type="dxa"/>
          </w:tcPr>
          <w:p w14:paraId="4884678D" w14:textId="77777777" w:rsidR="005507F3" w:rsidRDefault="005507F3" w:rsidP="00136A26">
            <w:r>
              <w:t>Manual_</w:t>
            </w:r>
            <w:r w:rsidR="00136A26">
              <w:t>Close</w:t>
            </w:r>
            <w:r>
              <w:t>_Request</w:t>
            </w:r>
          </w:p>
        </w:tc>
        <w:tc>
          <w:tcPr>
            <w:tcW w:w="1414" w:type="dxa"/>
          </w:tcPr>
          <w:p w14:paraId="1A8574FA" w14:textId="77777777" w:rsidR="005507F3" w:rsidRDefault="005507F3" w:rsidP="000310FA">
            <w:r>
              <w:t>Mandatory</w:t>
            </w:r>
          </w:p>
        </w:tc>
        <w:tc>
          <w:tcPr>
            <w:tcW w:w="3981" w:type="dxa"/>
          </w:tcPr>
          <w:p w14:paraId="0CE54BC0" w14:textId="77777777" w:rsidR="005507F3" w:rsidRPr="00946C3A" w:rsidRDefault="005507F3" w:rsidP="00D42299">
            <w:r>
              <w:rPr>
                <w:i/>
              </w:rPr>
              <w:t>Tagname</w:t>
            </w:r>
            <w:r>
              <w:t>.PB_P</w:t>
            </w:r>
            <w:r w:rsidR="00D42299">
              <w:t>C</w:t>
            </w:r>
          </w:p>
        </w:tc>
        <w:tc>
          <w:tcPr>
            <w:tcW w:w="1674" w:type="dxa"/>
          </w:tcPr>
          <w:p w14:paraId="5397CFAD" w14:textId="77777777" w:rsidR="005507F3" w:rsidRDefault="005507F3" w:rsidP="00D42299">
            <w:r>
              <w:t xml:space="preserve">Manual </w:t>
            </w:r>
            <w:r w:rsidR="00D42299">
              <w:t>Close</w:t>
            </w:r>
            <w:r>
              <w:t xml:space="preserve"> </w:t>
            </w:r>
            <w:r>
              <w:lastRenderedPageBreak/>
              <w:t>Request from HMI</w:t>
            </w:r>
          </w:p>
        </w:tc>
        <w:tc>
          <w:tcPr>
            <w:tcW w:w="2561" w:type="dxa"/>
          </w:tcPr>
          <w:p w14:paraId="02071244" w14:textId="1427CF51" w:rsidR="005507F3" w:rsidRDefault="005507F3" w:rsidP="000310FA">
            <w:del w:id="17" w:author="Steve Cauduro" w:date="2020-03-18T14:28:00Z">
              <w:r>
                <w:lastRenderedPageBreak/>
                <w:delText>N/Ap</w:delText>
              </w:r>
            </w:del>
            <w:ins w:id="18" w:author="Steve Cauduro" w:date="2020-03-18T14:28:00Z">
              <w:r w:rsidR="00755980">
                <w:t>N/A</w:t>
              </w:r>
            </w:ins>
          </w:p>
        </w:tc>
      </w:tr>
      <w:tr w:rsidR="005507F3" w:rsidRPr="00453F47" w14:paraId="5287CDE7" w14:textId="77777777" w:rsidTr="00136A26">
        <w:tc>
          <w:tcPr>
            <w:tcW w:w="2898" w:type="dxa"/>
          </w:tcPr>
          <w:p w14:paraId="182D3434" w14:textId="77777777" w:rsidR="005507F3" w:rsidRDefault="005507F3" w:rsidP="00136A26">
            <w:r>
              <w:t>Manual_</w:t>
            </w:r>
            <w:r w:rsidR="00136A26">
              <w:t>Open</w:t>
            </w:r>
            <w:r>
              <w:t>_Request</w:t>
            </w:r>
          </w:p>
        </w:tc>
        <w:tc>
          <w:tcPr>
            <w:tcW w:w="1414" w:type="dxa"/>
          </w:tcPr>
          <w:p w14:paraId="1938758D" w14:textId="77777777" w:rsidR="005507F3" w:rsidRDefault="005507F3" w:rsidP="000310FA">
            <w:r>
              <w:t>Mandatory</w:t>
            </w:r>
          </w:p>
        </w:tc>
        <w:tc>
          <w:tcPr>
            <w:tcW w:w="3981" w:type="dxa"/>
          </w:tcPr>
          <w:p w14:paraId="260260B7" w14:textId="77777777" w:rsidR="005507F3" w:rsidRDefault="005507F3" w:rsidP="00D42299">
            <w:pPr>
              <w:rPr>
                <w:i/>
              </w:rPr>
            </w:pPr>
            <w:r>
              <w:rPr>
                <w:i/>
              </w:rPr>
              <w:t>Tagname</w:t>
            </w:r>
            <w:r>
              <w:t>.PB_P</w:t>
            </w:r>
            <w:r w:rsidR="00D42299">
              <w:t>O</w:t>
            </w:r>
          </w:p>
        </w:tc>
        <w:tc>
          <w:tcPr>
            <w:tcW w:w="1674" w:type="dxa"/>
          </w:tcPr>
          <w:p w14:paraId="444512B0" w14:textId="77777777" w:rsidR="005507F3" w:rsidRDefault="00D42299" w:rsidP="000310FA">
            <w:r>
              <w:t>Manual Open</w:t>
            </w:r>
            <w:r w:rsidR="005507F3">
              <w:t xml:space="preserve"> Request from HMI</w:t>
            </w:r>
          </w:p>
        </w:tc>
        <w:tc>
          <w:tcPr>
            <w:tcW w:w="2561" w:type="dxa"/>
          </w:tcPr>
          <w:p w14:paraId="28EACB59" w14:textId="5649119E" w:rsidR="005507F3" w:rsidRDefault="005507F3" w:rsidP="000310FA">
            <w:del w:id="19" w:author="Steve Cauduro" w:date="2020-03-18T14:28:00Z">
              <w:r>
                <w:delText>N/Ap</w:delText>
              </w:r>
            </w:del>
            <w:ins w:id="20" w:author="Steve Cauduro" w:date="2020-03-18T14:28:00Z">
              <w:r w:rsidR="00755980">
                <w:t>N/A</w:t>
              </w:r>
            </w:ins>
          </w:p>
        </w:tc>
      </w:tr>
      <w:tr w:rsidR="005507F3" w:rsidRPr="00453F47" w14:paraId="074BDEF8" w14:textId="77777777" w:rsidTr="00D42299">
        <w:trPr>
          <w:trHeight w:val="863"/>
        </w:trPr>
        <w:tc>
          <w:tcPr>
            <w:tcW w:w="2898" w:type="dxa"/>
          </w:tcPr>
          <w:p w14:paraId="3EF2F614" w14:textId="77777777" w:rsidR="005507F3" w:rsidRDefault="005507F3" w:rsidP="00136A26">
            <w:r>
              <w:t>Auto_</w:t>
            </w:r>
            <w:r w:rsidR="00136A26">
              <w:t>Close</w:t>
            </w:r>
            <w:r>
              <w:t>_Request</w:t>
            </w:r>
          </w:p>
        </w:tc>
        <w:tc>
          <w:tcPr>
            <w:tcW w:w="1414" w:type="dxa"/>
          </w:tcPr>
          <w:p w14:paraId="09D72AF8" w14:textId="77777777" w:rsidR="005507F3" w:rsidRDefault="005507F3" w:rsidP="000310FA">
            <w:r>
              <w:t>Optional</w:t>
            </w:r>
          </w:p>
        </w:tc>
        <w:tc>
          <w:tcPr>
            <w:tcW w:w="3981" w:type="dxa"/>
          </w:tcPr>
          <w:p w14:paraId="1E982D6F" w14:textId="77777777" w:rsidR="005507F3" w:rsidRPr="00946C3A" w:rsidRDefault="005507F3" w:rsidP="00D42299">
            <w:r>
              <w:rPr>
                <w:i/>
              </w:rPr>
              <w:t>Tagname</w:t>
            </w:r>
            <w:r>
              <w:t>.ADDON.Auto_</w:t>
            </w:r>
            <w:r w:rsidR="00D42299">
              <w:t>Close</w:t>
            </w:r>
            <w:r>
              <w:t>_Request</w:t>
            </w:r>
          </w:p>
        </w:tc>
        <w:tc>
          <w:tcPr>
            <w:tcW w:w="1674" w:type="dxa"/>
          </w:tcPr>
          <w:p w14:paraId="4F13BDC9" w14:textId="77777777" w:rsidR="005507F3" w:rsidRDefault="005507F3" w:rsidP="00D42299">
            <w:r>
              <w:t xml:space="preserve">Plant Auto </w:t>
            </w:r>
            <w:r w:rsidR="00D42299">
              <w:t>Close</w:t>
            </w:r>
            <w:r>
              <w:t xml:space="preserve"> Request</w:t>
            </w:r>
          </w:p>
        </w:tc>
        <w:tc>
          <w:tcPr>
            <w:tcW w:w="2561" w:type="dxa"/>
          </w:tcPr>
          <w:p w14:paraId="4364A648" w14:textId="77777777" w:rsidR="005507F3" w:rsidRDefault="005507F3" w:rsidP="000310FA">
            <w:r>
              <w:t>Programmed outside AOI according to automatic control requirements</w:t>
            </w:r>
          </w:p>
        </w:tc>
      </w:tr>
      <w:tr w:rsidR="005507F3" w:rsidRPr="00453F47" w14:paraId="65C412C9" w14:textId="77777777" w:rsidTr="00136A26">
        <w:tc>
          <w:tcPr>
            <w:tcW w:w="2898" w:type="dxa"/>
          </w:tcPr>
          <w:p w14:paraId="04B57629" w14:textId="77777777" w:rsidR="005507F3" w:rsidRDefault="005507F3" w:rsidP="00136A26">
            <w:r>
              <w:t>Auto</w:t>
            </w:r>
            <w:r w:rsidR="00136A26">
              <w:t>_Open</w:t>
            </w:r>
            <w:r>
              <w:t>_Request</w:t>
            </w:r>
          </w:p>
        </w:tc>
        <w:tc>
          <w:tcPr>
            <w:tcW w:w="1414" w:type="dxa"/>
          </w:tcPr>
          <w:p w14:paraId="4082C0DC" w14:textId="77777777" w:rsidR="005507F3" w:rsidRDefault="005507F3" w:rsidP="000310FA">
            <w:r>
              <w:t>Optional</w:t>
            </w:r>
          </w:p>
        </w:tc>
        <w:tc>
          <w:tcPr>
            <w:tcW w:w="3981" w:type="dxa"/>
          </w:tcPr>
          <w:p w14:paraId="732D9A13" w14:textId="77777777" w:rsidR="005507F3" w:rsidRDefault="005507F3" w:rsidP="00D42299">
            <w:pPr>
              <w:rPr>
                <w:i/>
              </w:rPr>
            </w:pPr>
            <w:r>
              <w:rPr>
                <w:i/>
              </w:rPr>
              <w:t>Tagname</w:t>
            </w:r>
            <w:r w:rsidR="00462C68">
              <w:t>.</w:t>
            </w:r>
            <w:r>
              <w:t>ADDON.Auto_</w:t>
            </w:r>
            <w:r w:rsidR="00D42299">
              <w:t>Open</w:t>
            </w:r>
            <w:r>
              <w:t>_Request</w:t>
            </w:r>
          </w:p>
        </w:tc>
        <w:tc>
          <w:tcPr>
            <w:tcW w:w="1674" w:type="dxa"/>
          </w:tcPr>
          <w:p w14:paraId="377CC928" w14:textId="77777777" w:rsidR="005507F3" w:rsidRDefault="00D42299" w:rsidP="000310FA">
            <w:r>
              <w:t>Plant Auto Open</w:t>
            </w:r>
            <w:r w:rsidR="005507F3">
              <w:t xml:space="preserve"> Request</w:t>
            </w:r>
          </w:p>
        </w:tc>
        <w:tc>
          <w:tcPr>
            <w:tcW w:w="2561" w:type="dxa"/>
          </w:tcPr>
          <w:p w14:paraId="493DDFEB" w14:textId="77777777" w:rsidR="005507F3" w:rsidRDefault="005507F3" w:rsidP="000310FA">
            <w:r>
              <w:t>Programmed outside AOI according to automatic control requirements</w:t>
            </w:r>
          </w:p>
        </w:tc>
      </w:tr>
      <w:tr w:rsidR="005507F3" w:rsidRPr="00453F47" w14:paraId="4031E859" w14:textId="77777777" w:rsidTr="00136A26">
        <w:tc>
          <w:tcPr>
            <w:tcW w:w="2898" w:type="dxa"/>
          </w:tcPr>
          <w:p w14:paraId="2E118FBF" w14:textId="77777777" w:rsidR="005507F3" w:rsidRDefault="00136A26" w:rsidP="000310FA">
            <w:r>
              <w:t>Valve_Close</w:t>
            </w:r>
            <w:r w:rsidR="005507F3">
              <w:t>_Output</w:t>
            </w:r>
          </w:p>
        </w:tc>
        <w:tc>
          <w:tcPr>
            <w:tcW w:w="1414" w:type="dxa"/>
          </w:tcPr>
          <w:p w14:paraId="72C46D59" w14:textId="77777777" w:rsidR="005507F3" w:rsidRDefault="005507F3" w:rsidP="000310FA">
            <w:r>
              <w:t>Mandatory</w:t>
            </w:r>
          </w:p>
        </w:tc>
        <w:tc>
          <w:tcPr>
            <w:tcW w:w="3981" w:type="dxa"/>
          </w:tcPr>
          <w:p w14:paraId="74A3DCCD" w14:textId="77777777" w:rsidR="005507F3" w:rsidRDefault="005507F3" w:rsidP="00D42299">
            <w:pPr>
              <w:rPr>
                <w:i/>
              </w:rPr>
            </w:pPr>
            <w:r>
              <w:rPr>
                <w:i/>
              </w:rPr>
              <w:t>Tagname</w:t>
            </w:r>
            <w:r>
              <w:t>.DO_</w:t>
            </w:r>
            <w:r w:rsidR="00D42299">
              <w:t>CE</w:t>
            </w:r>
          </w:p>
        </w:tc>
        <w:tc>
          <w:tcPr>
            <w:tcW w:w="1674" w:type="dxa"/>
          </w:tcPr>
          <w:p w14:paraId="4D5A8CD9" w14:textId="77777777" w:rsidR="005507F3" w:rsidRDefault="00D42299" w:rsidP="000310FA">
            <w:r>
              <w:t>Valve Close</w:t>
            </w:r>
            <w:r w:rsidR="005507F3">
              <w:t xml:space="preserve"> Command</w:t>
            </w:r>
          </w:p>
        </w:tc>
        <w:tc>
          <w:tcPr>
            <w:tcW w:w="2561" w:type="dxa"/>
          </w:tcPr>
          <w:p w14:paraId="25DA3BB9" w14:textId="77777777" w:rsidR="005507F3" w:rsidRDefault="005507F3" w:rsidP="00D42299">
            <w:r>
              <w:t xml:space="preserve">Map in DO_Eval to Output Card for </w:t>
            </w:r>
            <w:r w:rsidR="00D42299">
              <w:t>valves with pulsed open wiring</w:t>
            </w:r>
          </w:p>
        </w:tc>
      </w:tr>
      <w:tr w:rsidR="005507F3" w:rsidRPr="00453F47" w14:paraId="49CD8670" w14:textId="77777777" w:rsidTr="00136A26">
        <w:tc>
          <w:tcPr>
            <w:tcW w:w="2898" w:type="dxa"/>
          </w:tcPr>
          <w:p w14:paraId="55AB6464" w14:textId="77777777" w:rsidR="005507F3" w:rsidRDefault="00136A26" w:rsidP="000310FA">
            <w:r>
              <w:t>Valve_Open</w:t>
            </w:r>
            <w:r w:rsidR="005507F3">
              <w:t>_Output</w:t>
            </w:r>
          </w:p>
        </w:tc>
        <w:tc>
          <w:tcPr>
            <w:tcW w:w="1414" w:type="dxa"/>
          </w:tcPr>
          <w:p w14:paraId="2B3723CD" w14:textId="77777777" w:rsidR="005507F3" w:rsidRDefault="005507F3" w:rsidP="000310FA">
            <w:r>
              <w:t>Mandatory</w:t>
            </w:r>
          </w:p>
        </w:tc>
        <w:tc>
          <w:tcPr>
            <w:tcW w:w="3981" w:type="dxa"/>
          </w:tcPr>
          <w:p w14:paraId="7D653048" w14:textId="77777777" w:rsidR="005507F3" w:rsidRDefault="005507F3" w:rsidP="00D42299">
            <w:pPr>
              <w:rPr>
                <w:i/>
              </w:rPr>
            </w:pPr>
            <w:r>
              <w:rPr>
                <w:i/>
              </w:rPr>
              <w:t>Tagname</w:t>
            </w:r>
            <w:r>
              <w:t>.DO_</w:t>
            </w:r>
            <w:r w:rsidR="00D42299">
              <w:t>ON</w:t>
            </w:r>
          </w:p>
        </w:tc>
        <w:tc>
          <w:tcPr>
            <w:tcW w:w="1674" w:type="dxa"/>
          </w:tcPr>
          <w:p w14:paraId="2DFA3EEE" w14:textId="77777777" w:rsidR="005507F3" w:rsidRDefault="00D42299" w:rsidP="000310FA">
            <w:r>
              <w:t>Valve Open</w:t>
            </w:r>
            <w:r w:rsidR="005507F3">
              <w:t xml:space="preserve"> Command</w:t>
            </w:r>
          </w:p>
        </w:tc>
        <w:tc>
          <w:tcPr>
            <w:tcW w:w="2561" w:type="dxa"/>
          </w:tcPr>
          <w:p w14:paraId="744D0534" w14:textId="77777777" w:rsidR="005507F3" w:rsidRDefault="005507F3" w:rsidP="00D42299">
            <w:r>
              <w:t xml:space="preserve">Map in DO_Eval to Output Card for </w:t>
            </w:r>
            <w:r w:rsidR="00D42299">
              <w:t>valves with pulsed closed wiring</w:t>
            </w:r>
          </w:p>
        </w:tc>
      </w:tr>
      <w:tr w:rsidR="005507F3" w:rsidRPr="00453F47" w14:paraId="4D2B003E" w14:textId="77777777" w:rsidTr="00136A26">
        <w:tc>
          <w:tcPr>
            <w:tcW w:w="2898" w:type="dxa"/>
          </w:tcPr>
          <w:p w14:paraId="6CAB5BEA" w14:textId="77777777" w:rsidR="005507F3" w:rsidRDefault="005507F3" w:rsidP="00136A26">
            <w:r>
              <w:t>Maintained_</w:t>
            </w:r>
            <w:r w:rsidR="00136A26">
              <w:t>Open</w:t>
            </w:r>
            <w:r>
              <w:t>_Enable</w:t>
            </w:r>
          </w:p>
        </w:tc>
        <w:tc>
          <w:tcPr>
            <w:tcW w:w="1414" w:type="dxa"/>
          </w:tcPr>
          <w:p w14:paraId="04F20910" w14:textId="77777777" w:rsidR="005507F3" w:rsidRDefault="00D42299" w:rsidP="000310FA">
            <w:r>
              <w:t>Optional</w:t>
            </w:r>
          </w:p>
        </w:tc>
        <w:tc>
          <w:tcPr>
            <w:tcW w:w="3981" w:type="dxa"/>
          </w:tcPr>
          <w:p w14:paraId="54525166" w14:textId="77777777" w:rsidR="005507F3" w:rsidRPr="00CD692B" w:rsidRDefault="00D42299" w:rsidP="000310FA">
            <w:r>
              <w:rPr>
                <w:i/>
              </w:rPr>
              <w:t>Tagname</w:t>
            </w:r>
            <w:r w:rsidR="00462C68">
              <w:t>.</w:t>
            </w:r>
            <w:r>
              <w:t>ADDON. Maintained_Open_Enable</w:t>
            </w:r>
          </w:p>
        </w:tc>
        <w:tc>
          <w:tcPr>
            <w:tcW w:w="1674" w:type="dxa"/>
          </w:tcPr>
          <w:p w14:paraId="7509A4CC" w14:textId="77777777" w:rsidR="005507F3" w:rsidRDefault="00D42299" w:rsidP="000310FA">
            <w:r>
              <w:t>Enable Maintained Open Output</w:t>
            </w:r>
          </w:p>
        </w:tc>
        <w:tc>
          <w:tcPr>
            <w:tcW w:w="2561" w:type="dxa"/>
          </w:tcPr>
          <w:p w14:paraId="0E0411C9" w14:textId="77777777" w:rsidR="005507F3" w:rsidRDefault="00D42299" w:rsidP="000310FA">
            <w:r>
              <w:t>Program outside AOI if valve requires a maintained signal to stay open</w:t>
            </w:r>
          </w:p>
        </w:tc>
      </w:tr>
      <w:tr w:rsidR="00136A26" w:rsidRPr="00453F47" w14:paraId="6467AD31" w14:textId="77777777" w:rsidTr="00136A26">
        <w:tc>
          <w:tcPr>
            <w:tcW w:w="2898" w:type="dxa"/>
          </w:tcPr>
          <w:p w14:paraId="05B53B85" w14:textId="77777777" w:rsidR="00136A26" w:rsidRDefault="00136A26" w:rsidP="00136A26">
            <w:r>
              <w:t>Maintained_Open_Output</w:t>
            </w:r>
          </w:p>
        </w:tc>
        <w:tc>
          <w:tcPr>
            <w:tcW w:w="1414" w:type="dxa"/>
          </w:tcPr>
          <w:p w14:paraId="14B90D80" w14:textId="77777777" w:rsidR="00136A26" w:rsidRDefault="00136A26" w:rsidP="000310FA">
            <w:r>
              <w:t>Mandatory</w:t>
            </w:r>
          </w:p>
        </w:tc>
        <w:tc>
          <w:tcPr>
            <w:tcW w:w="3981" w:type="dxa"/>
          </w:tcPr>
          <w:p w14:paraId="1A47931C" w14:textId="77777777" w:rsidR="00136A26" w:rsidRPr="00CD692B" w:rsidRDefault="00136A26" w:rsidP="00D42299">
            <w:r>
              <w:rPr>
                <w:i/>
              </w:rPr>
              <w:t>Tagname</w:t>
            </w:r>
            <w:r>
              <w:t>.DO_</w:t>
            </w:r>
            <w:r w:rsidR="00D42299">
              <w:t>OD</w:t>
            </w:r>
          </w:p>
        </w:tc>
        <w:tc>
          <w:tcPr>
            <w:tcW w:w="1674" w:type="dxa"/>
          </w:tcPr>
          <w:p w14:paraId="46E36812" w14:textId="77777777" w:rsidR="00136A26" w:rsidRDefault="00D42299" w:rsidP="000310FA">
            <w:r>
              <w:t>Energize Valve</w:t>
            </w:r>
            <w:r w:rsidR="00136A26">
              <w:t xml:space="preserve"> Command</w:t>
            </w:r>
          </w:p>
        </w:tc>
        <w:tc>
          <w:tcPr>
            <w:tcW w:w="2561" w:type="dxa"/>
          </w:tcPr>
          <w:p w14:paraId="1D1C5EA5" w14:textId="77777777" w:rsidR="00136A26" w:rsidRDefault="00136A26" w:rsidP="00D42299">
            <w:r>
              <w:t xml:space="preserve">Map in DO_Eval to Output card if </w:t>
            </w:r>
            <w:r w:rsidR="00D42299">
              <w:t>valve</w:t>
            </w:r>
            <w:r>
              <w:t xml:space="preserve"> requires a maintained signal to operate</w:t>
            </w:r>
          </w:p>
        </w:tc>
      </w:tr>
      <w:tr w:rsidR="00136A26" w:rsidRPr="00453F47" w14:paraId="637CE307" w14:textId="77777777" w:rsidTr="00136A26">
        <w:tc>
          <w:tcPr>
            <w:tcW w:w="2898" w:type="dxa"/>
          </w:tcPr>
          <w:p w14:paraId="786C150D" w14:textId="77777777" w:rsidR="00136A26" w:rsidRDefault="00136A26" w:rsidP="000310FA">
            <w:r>
              <w:t>Alarm_Disabled</w:t>
            </w:r>
          </w:p>
        </w:tc>
        <w:tc>
          <w:tcPr>
            <w:tcW w:w="1414" w:type="dxa"/>
          </w:tcPr>
          <w:p w14:paraId="65709546" w14:textId="77777777" w:rsidR="00136A26" w:rsidRDefault="00136A26" w:rsidP="000310FA">
            <w:r>
              <w:t>Mandatory</w:t>
            </w:r>
          </w:p>
        </w:tc>
        <w:tc>
          <w:tcPr>
            <w:tcW w:w="3981" w:type="dxa"/>
          </w:tcPr>
          <w:p w14:paraId="2B1B7A85" w14:textId="77777777" w:rsidR="00136A26" w:rsidRDefault="00136A26" w:rsidP="000310FA">
            <w:pPr>
              <w:rPr>
                <w:i/>
              </w:rPr>
            </w:pPr>
            <w:r>
              <w:rPr>
                <w:i/>
              </w:rPr>
              <w:t>Tagname.</w:t>
            </w:r>
            <w:r>
              <w:t>DI_AD</w:t>
            </w:r>
          </w:p>
        </w:tc>
        <w:tc>
          <w:tcPr>
            <w:tcW w:w="1674" w:type="dxa"/>
          </w:tcPr>
          <w:p w14:paraId="5837FCDB" w14:textId="77777777" w:rsidR="00136A26" w:rsidRDefault="00136A26" w:rsidP="000310FA">
            <w:r>
              <w:t>At least one alarm disabled</w:t>
            </w:r>
          </w:p>
        </w:tc>
        <w:tc>
          <w:tcPr>
            <w:tcW w:w="2561" w:type="dxa"/>
          </w:tcPr>
          <w:p w14:paraId="76EC54C4" w14:textId="4C35C745" w:rsidR="00136A26" w:rsidRDefault="00136A26" w:rsidP="000310FA">
            <w:del w:id="21" w:author="Steve Cauduro" w:date="2020-03-18T14:28:00Z">
              <w:r>
                <w:delText>N/Ap</w:delText>
              </w:r>
            </w:del>
            <w:ins w:id="22" w:author="Steve Cauduro" w:date="2020-03-18T14:28:00Z">
              <w:r w:rsidR="00755980">
                <w:t>N/A</w:t>
              </w:r>
            </w:ins>
          </w:p>
        </w:tc>
      </w:tr>
      <w:tr w:rsidR="00136A26" w:rsidRPr="00453F47" w14:paraId="0A368272" w14:textId="77777777" w:rsidTr="00136A26">
        <w:tc>
          <w:tcPr>
            <w:tcW w:w="2898" w:type="dxa"/>
          </w:tcPr>
          <w:p w14:paraId="491E7F40" w14:textId="77777777" w:rsidR="00136A26" w:rsidRDefault="00136A26" w:rsidP="000310FA">
            <w:r>
              <w:t>Alarms_Enable</w:t>
            </w:r>
          </w:p>
        </w:tc>
        <w:tc>
          <w:tcPr>
            <w:tcW w:w="1414" w:type="dxa"/>
          </w:tcPr>
          <w:p w14:paraId="32048FD2" w14:textId="77777777" w:rsidR="00136A26" w:rsidRDefault="00136A26" w:rsidP="000310FA">
            <w:r>
              <w:t>Mandatory</w:t>
            </w:r>
          </w:p>
        </w:tc>
        <w:tc>
          <w:tcPr>
            <w:tcW w:w="3981" w:type="dxa"/>
          </w:tcPr>
          <w:p w14:paraId="740E2F65" w14:textId="77777777" w:rsidR="00136A26" w:rsidRDefault="00136A26" w:rsidP="000310FA">
            <w:pPr>
              <w:rPr>
                <w:i/>
              </w:rPr>
            </w:pPr>
            <w:r>
              <w:rPr>
                <w:i/>
              </w:rPr>
              <w:t>Tagname.</w:t>
            </w:r>
            <w:r>
              <w:t>PB_AE</w:t>
            </w:r>
          </w:p>
        </w:tc>
        <w:tc>
          <w:tcPr>
            <w:tcW w:w="1674" w:type="dxa"/>
          </w:tcPr>
          <w:p w14:paraId="5F3D3A2A" w14:textId="77777777" w:rsidR="00136A26" w:rsidRDefault="00136A26" w:rsidP="000310FA">
            <w:r>
              <w:t>Global Alarm Enables</w:t>
            </w:r>
          </w:p>
        </w:tc>
        <w:tc>
          <w:tcPr>
            <w:tcW w:w="2561" w:type="dxa"/>
          </w:tcPr>
          <w:p w14:paraId="4AED3C7E" w14:textId="462A78FC" w:rsidR="00136A26" w:rsidRDefault="00136A26" w:rsidP="000310FA">
            <w:del w:id="23" w:author="Steve Cauduro" w:date="2020-03-18T14:28:00Z">
              <w:r>
                <w:delText>N/Ap</w:delText>
              </w:r>
            </w:del>
            <w:ins w:id="24" w:author="Steve Cauduro" w:date="2020-03-18T14:28:00Z">
              <w:r w:rsidR="00755980">
                <w:t>N/A</w:t>
              </w:r>
            </w:ins>
          </w:p>
        </w:tc>
      </w:tr>
      <w:tr w:rsidR="00136A26" w:rsidRPr="00453F47" w14:paraId="5D4F0BEB" w14:textId="77777777" w:rsidTr="00136A26">
        <w:tc>
          <w:tcPr>
            <w:tcW w:w="2898" w:type="dxa"/>
          </w:tcPr>
          <w:p w14:paraId="68370CA1" w14:textId="77777777" w:rsidR="00136A26" w:rsidRDefault="00136A26" w:rsidP="00136A26">
            <w:r>
              <w:t>Fail_To_Open_Enable</w:t>
            </w:r>
          </w:p>
        </w:tc>
        <w:tc>
          <w:tcPr>
            <w:tcW w:w="1414" w:type="dxa"/>
          </w:tcPr>
          <w:p w14:paraId="22EC65B1" w14:textId="77777777" w:rsidR="00136A26" w:rsidRDefault="00136A26" w:rsidP="000310FA">
            <w:r>
              <w:t>Mandatory</w:t>
            </w:r>
          </w:p>
        </w:tc>
        <w:tc>
          <w:tcPr>
            <w:tcW w:w="3981" w:type="dxa"/>
          </w:tcPr>
          <w:p w14:paraId="6205EBAD" w14:textId="77777777" w:rsidR="00136A26" w:rsidRDefault="00136A26" w:rsidP="000310FA">
            <w:pPr>
              <w:rPr>
                <w:i/>
              </w:rPr>
            </w:pPr>
            <w:r>
              <w:rPr>
                <w:i/>
              </w:rPr>
              <w:t>Tagname.</w:t>
            </w:r>
            <w:r>
              <w:t>PB_SF</w:t>
            </w:r>
          </w:p>
        </w:tc>
        <w:tc>
          <w:tcPr>
            <w:tcW w:w="1674" w:type="dxa"/>
          </w:tcPr>
          <w:p w14:paraId="182F246A" w14:textId="77777777" w:rsidR="00136A26" w:rsidRDefault="00136A26" w:rsidP="000310FA">
            <w:r>
              <w:t>Fail to Start Enables</w:t>
            </w:r>
          </w:p>
        </w:tc>
        <w:tc>
          <w:tcPr>
            <w:tcW w:w="2561" w:type="dxa"/>
          </w:tcPr>
          <w:p w14:paraId="6394C4CE" w14:textId="667029FF" w:rsidR="00136A26" w:rsidRDefault="00136A26" w:rsidP="000310FA">
            <w:del w:id="25" w:author="Steve Cauduro" w:date="2020-03-18T14:28:00Z">
              <w:r>
                <w:delText>N/Ap</w:delText>
              </w:r>
            </w:del>
            <w:ins w:id="26" w:author="Steve Cauduro" w:date="2020-03-18T14:28:00Z">
              <w:r w:rsidR="00755980">
                <w:t>N/A</w:t>
              </w:r>
            </w:ins>
          </w:p>
        </w:tc>
      </w:tr>
      <w:tr w:rsidR="00136A26" w:rsidRPr="00453F47" w14:paraId="25C91F71" w14:textId="77777777" w:rsidTr="00136A26">
        <w:tc>
          <w:tcPr>
            <w:tcW w:w="2898" w:type="dxa"/>
          </w:tcPr>
          <w:p w14:paraId="3C892497" w14:textId="77777777" w:rsidR="00136A26" w:rsidRDefault="00136A26" w:rsidP="000310FA">
            <w:r>
              <w:t>Fail_To_ Open _Mask</w:t>
            </w:r>
          </w:p>
        </w:tc>
        <w:tc>
          <w:tcPr>
            <w:tcW w:w="1414" w:type="dxa"/>
          </w:tcPr>
          <w:p w14:paraId="744D961C" w14:textId="77777777" w:rsidR="00136A26" w:rsidRDefault="00136A26" w:rsidP="000310FA">
            <w:r>
              <w:t>Optional</w:t>
            </w:r>
          </w:p>
        </w:tc>
        <w:tc>
          <w:tcPr>
            <w:tcW w:w="3981" w:type="dxa"/>
          </w:tcPr>
          <w:p w14:paraId="5F84A788" w14:textId="77777777" w:rsidR="00136A26" w:rsidRPr="0043795C" w:rsidRDefault="00136A26" w:rsidP="000310FA">
            <w:r>
              <w:rPr>
                <w:i/>
              </w:rPr>
              <w:t>Tagname.</w:t>
            </w:r>
            <w:r>
              <w:t>ADDON.Fail_to_Open_Mask</w:t>
            </w:r>
          </w:p>
        </w:tc>
        <w:tc>
          <w:tcPr>
            <w:tcW w:w="1674" w:type="dxa"/>
          </w:tcPr>
          <w:p w14:paraId="7F1BF3E1" w14:textId="77777777" w:rsidR="00136A26" w:rsidRDefault="00D42299" w:rsidP="00D42299">
            <w:r>
              <w:t xml:space="preserve">Fail to Open </w:t>
            </w:r>
            <w:r w:rsidR="00136A26">
              <w:lastRenderedPageBreak/>
              <w:t>Alarm Mask</w:t>
            </w:r>
          </w:p>
        </w:tc>
        <w:tc>
          <w:tcPr>
            <w:tcW w:w="2561" w:type="dxa"/>
          </w:tcPr>
          <w:p w14:paraId="6E67F905" w14:textId="77777777" w:rsidR="00136A26" w:rsidRDefault="00136A26" w:rsidP="000310FA">
            <w:r>
              <w:lastRenderedPageBreak/>
              <w:t xml:space="preserve">Program external to the </w:t>
            </w:r>
            <w:r>
              <w:lastRenderedPageBreak/>
              <w:t>AOI with conditions that should inhibit the evaluation of the alarm logic</w:t>
            </w:r>
          </w:p>
        </w:tc>
      </w:tr>
      <w:tr w:rsidR="00136A26" w:rsidRPr="00453F47" w14:paraId="30345C28" w14:textId="77777777" w:rsidTr="00136A26">
        <w:tc>
          <w:tcPr>
            <w:tcW w:w="2898" w:type="dxa"/>
          </w:tcPr>
          <w:p w14:paraId="2FC7F7CF" w14:textId="77777777" w:rsidR="00136A26" w:rsidRDefault="00136A26" w:rsidP="000310FA">
            <w:r>
              <w:lastRenderedPageBreak/>
              <w:t>Fail_To_Open</w:t>
            </w:r>
          </w:p>
        </w:tc>
        <w:tc>
          <w:tcPr>
            <w:tcW w:w="1414" w:type="dxa"/>
          </w:tcPr>
          <w:p w14:paraId="257A9E29" w14:textId="77777777" w:rsidR="00136A26" w:rsidRDefault="00136A26" w:rsidP="000310FA">
            <w:r>
              <w:t>Mandatory</w:t>
            </w:r>
          </w:p>
        </w:tc>
        <w:tc>
          <w:tcPr>
            <w:tcW w:w="3981" w:type="dxa"/>
          </w:tcPr>
          <w:p w14:paraId="6C125C30" w14:textId="77777777" w:rsidR="00136A26" w:rsidRDefault="00136A26" w:rsidP="000310FA">
            <w:pPr>
              <w:rPr>
                <w:i/>
              </w:rPr>
            </w:pPr>
            <w:r>
              <w:rPr>
                <w:i/>
              </w:rPr>
              <w:t>Tagname.</w:t>
            </w:r>
            <w:r>
              <w:t>DA_SF</w:t>
            </w:r>
          </w:p>
        </w:tc>
        <w:tc>
          <w:tcPr>
            <w:tcW w:w="1674" w:type="dxa"/>
          </w:tcPr>
          <w:p w14:paraId="1767A0B7" w14:textId="77777777" w:rsidR="00136A26" w:rsidRDefault="00136A26" w:rsidP="000310FA">
            <w:r>
              <w:t>Fail to Open Alarm</w:t>
            </w:r>
          </w:p>
        </w:tc>
        <w:tc>
          <w:tcPr>
            <w:tcW w:w="2561" w:type="dxa"/>
          </w:tcPr>
          <w:p w14:paraId="7D8D48F2" w14:textId="7807FC4B" w:rsidR="00136A26" w:rsidRDefault="00136A26" w:rsidP="000310FA">
            <w:del w:id="27" w:author="Steve Cauduro" w:date="2020-03-18T14:28:00Z">
              <w:r>
                <w:delText>N/Ap</w:delText>
              </w:r>
            </w:del>
            <w:ins w:id="28" w:author="Steve Cauduro" w:date="2020-03-18T14:28:00Z">
              <w:r w:rsidR="00755980">
                <w:t>N/A</w:t>
              </w:r>
            </w:ins>
          </w:p>
        </w:tc>
      </w:tr>
      <w:tr w:rsidR="00136A26" w14:paraId="34E89C2A" w14:textId="77777777" w:rsidTr="00136A26">
        <w:tc>
          <w:tcPr>
            <w:tcW w:w="2898" w:type="dxa"/>
          </w:tcPr>
          <w:p w14:paraId="63C04844" w14:textId="77777777" w:rsidR="00136A26" w:rsidRDefault="00136A26" w:rsidP="00136A26">
            <w:r>
              <w:t>Fail_To_Close_Enable</w:t>
            </w:r>
          </w:p>
        </w:tc>
        <w:tc>
          <w:tcPr>
            <w:tcW w:w="1414" w:type="dxa"/>
          </w:tcPr>
          <w:p w14:paraId="62A13B75" w14:textId="77777777" w:rsidR="00136A26" w:rsidRDefault="00136A26" w:rsidP="000310FA">
            <w:r>
              <w:t>Mandatory</w:t>
            </w:r>
          </w:p>
        </w:tc>
        <w:tc>
          <w:tcPr>
            <w:tcW w:w="3981" w:type="dxa"/>
          </w:tcPr>
          <w:p w14:paraId="5E72E0C7" w14:textId="77777777" w:rsidR="00136A26" w:rsidRDefault="00136A26" w:rsidP="000310FA">
            <w:pPr>
              <w:rPr>
                <w:i/>
              </w:rPr>
            </w:pPr>
            <w:r>
              <w:rPr>
                <w:i/>
              </w:rPr>
              <w:t>Tagname.</w:t>
            </w:r>
            <w:r>
              <w:t>PB_XF</w:t>
            </w:r>
          </w:p>
        </w:tc>
        <w:tc>
          <w:tcPr>
            <w:tcW w:w="1674" w:type="dxa"/>
          </w:tcPr>
          <w:p w14:paraId="782613FF" w14:textId="77777777" w:rsidR="00136A26" w:rsidRDefault="00136A26" w:rsidP="00136A26">
            <w:r>
              <w:t>Fail to Close Enables</w:t>
            </w:r>
          </w:p>
        </w:tc>
        <w:tc>
          <w:tcPr>
            <w:tcW w:w="2561" w:type="dxa"/>
          </w:tcPr>
          <w:p w14:paraId="67DA1871" w14:textId="6566AF39" w:rsidR="00136A26" w:rsidRDefault="00136A26" w:rsidP="000310FA">
            <w:del w:id="29" w:author="Steve Cauduro" w:date="2020-03-18T14:28:00Z">
              <w:r>
                <w:delText>N/Ap</w:delText>
              </w:r>
            </w:del>
            <w:ins w:id="30" w:author="Steve Cauduro" w:date="2020-03-18T14:28:00Z">
              <w:r w:rsidR="00755980">
                <w:t>N/A</w:t>
              </w:r>
            </w:ins>
          </w:p>
        </w:tc>
      </w:tr>
      <w:tr w:rsidR="00136A26" w14:paraId="673616BB" w14:textId="77777777" w:rsidTr="00136A26">
        <w:tc>
          <w:tcPr>
            <w:tcW w:w="2898" w:type="dxa"/>
          </w:tcPr>
          <w:p w14:paraId="5ABBCD6D" w14:textId="77777777" w:rsidR="00136A26" w:rsidRDefault="00136A26" w:rsidP="000310FA">
            <w:r>
              <w:t>Fail_To_Close_Mask</w:t>
            </w:r>
          </w:p>
        </w:tc>
        <w:tc>
          <w:tcPr>
            <w:tcW w:w="1414" w:type="dxa"/>
          </w:tcPr>
          <w:p w14:paraId="71C4A417" w14:textId="77777777" w:rsidR="00136A26" w:rsidRDefault="00136A26" w:rsidP="000310FA">
            <w:r>
              <w:t>Optional</w:t>
            </w:r>
          </w:p>
        </w:tc>
        <w:tc>
          <w:tcPr>
            <w:tcW w:w="3981" w:type="dxa"/>
          </w:tcPr>
          <w:p w14:paraId="1FD7E9DD" w14:textId="77777777" w:rsidR="00136A26" w:rsidRPr="0043795C" w:rsidRDefault="00136A26" w:rsidP="000310FA">
            <w:r>
              <w:rPr>
                <w:i/>
              </w:rPr>
              <w:t>Tagname.</w:t>
            </w:r>
            <w:r>
              <w:t>ADDON.Fail_to_Close_Mask</w:t>
            </w:r>
          </w:p>
        </w:tc>
        <w:tc>
          <w:tcPr>
            <w:tcW w:w="1674" w:type="dxa"/>
          </w:tcPr>
          <w:p w14:paraId="39337F27" w14:textId="77777777" w:rsidR="00136A26" w:rsidRDefault="00136A26" w:rsidP="00136A26">
            <w:r>
              <w:t>Fail to Close Alarm Mask</w:t>
            </w:r>
          </w:p>
        </w:tc>
        <w:tc>
          <w:tcPr>
            <w:tcW w:w="2561" w:type="dxa"/>
          </w:tcPr>
          <w:p w14:paraId="07A1DA08" w14:textId="77777777" w:rsidR="00136A26" w:rsidRDefault="00136A26" w:rsidP="000310FA">
            <w:r>
              <w:t>Program external to the AOI with conditions that should inhibit the evaluation of the  alarm logic</w:t>
            </w:r>
          </w:p>
        </w:tc>
      </w:tr>
      <w:tr w:rsidR="00136A26" w14:paraId="3F995A34" w14:textId="77777777" w:rsidTr="00136A26">
        <w:tc>
          <w:tcPr>
            <w:tcW w:w="2898" w:type="dxa"/>
          </w:tcPr>
          <w:p w14:paraId="2112FC1F" w14:textId="77777777" w:rsidR="00136A26" w:rsidRDefault="00136A26" w:rsidP="000310FA">
            <w:r>
              <w:t>Fail_To_Close</w:t>
            </w:r>
          </w:p>
        </w:tc>
        <w:tc>
          <w:tcPr>
            <w:tcW w:w="1414" w:type="dxa"/>
          </w:tcPr>
          <w:p w14:paraId="705EF239" w14:textId="77777777" w:rsidR="00136A26" w:rsidRDefault="00136A26" w:rsidP="000310FA">
            <w:r>
              <w:t>Mandatory</w:t>
            </w:r>
          </w:p>
        </w:tc>
        <w:tc>
          <w:tcPr>
            <w:tcW w:w="3981" w:type="dxa"/>
          </w:tcPr>
          <w:p w14:paraId="057F610F" w14:textId="77777777" w:rsidR="00136A26" w:rsidRDefault="00136A26" w:rsidP="000310FA">
            <w:pPr>
              <w:rPr>
                <w:i/>
              </w:rPr>
            </w:pPr>
            <w:r>
              <w:rPr>
                <w:i/>
              </w:rPr>
              <w:t>Tagname.</w:t>
            </w:r>
            <w:r>
              <w:t>DA_XF</w:t>
            </w:r>
          </w:p>
        </w:tc>
        <w:tc>
          <w:tcPr>
            <w:tcW w:w="1674" w:type="dxa"/>
          </w:tcPr>
          <w:p w14:paraId="02BB22BE" w14:textId="77777777" w:rsidR="00136A26" w:rsidRDefault="00136A26" w:rsidP="00136A26">
            <w:r>
              <w:t>Fail to Close Alarm</w:t>
            </w:r>
          </w:p>
        </w:tc>
        <w:tc>
          <w:tcPr>
            <w:tcW w:w="2561" w:type="dxa"/>
          </w:tcPr>
          <w:p w14:paraId="60307F87" w14:textId="2F5CFFCA" w:rsidR="00136A26" w:rsidRDefault="00136A26" w:rsidP="000310FA">
            <w:del w:id="31" w:author="Steve Cauduro" w:date="2020-03-18T14:28:00Z">
              <w:r>
                <w:delText>N/Ap</w:delText>
              </w:r>
            </w:del>
            <w:ins w:id="32" w:author="Steve Cauduro" w:date="2020-03-18T14:28:00Z">
              <w:r w:rsidR="00755980">
                <w:t>N/A</w:t>
              </w:r>
            </w:ins>
          </w:p>
        </w:tc>
      </w:tr>
      <w:tr w:rsidR="00136A26" w:rsidRPr="00453F47" w14:paraId="0BF5C0BE" w14:textId="77777777" w:rsidTr="00136A26">
        <w:tc>
          <w:tcPr>
            <w:tcW w:w="2898" w:type="dxa"/>
          </w:tcPr>
          <w:p w14:paraId="7926468B" w14:textId="77777777" w:rsidR="00136A26" w:rsidRDefault="00136A26" w:rsidP="000310FA">
            <w:r>
              <w:t>Uncommanded_Start_Enable</w:t>
            </w:r>
          </w:p>
        </w:tc>
        <w:tc>
          <w:tcPr>
            <w:tcW w:w="1414" w:type="dxa"/>
          </w:tcPr>
          <w:p w14:paraId="4C6D318A" w14:textId="77777777" w:rsidR="00136A26" w:rsidRDefault="00136A26" w:rsidP="000310FA">
            <w:r>
              <w:t>Mandatory</w:t>
            </w:r>
          </w:p>
        </w:tc>
        <w:tc>
          <w:tcPr>
            <w:tcW w:w="3981" w:type="dxa"/>
          </w:tcPr>
          <w:p w14:paraId="14125C78" w14:textId="77777777" w:rsidR="00136A26" w:rsidRDefault="00136A26" w:rsidP="000310FA">
            <w:pPr>
              <w:rPr>
                <w:i/>
              </w:rPr>
            </w:pPr>
            <w:r>
              <w:rPr>
                <w:i/>
              </w:rPr>
              <w:t>Tagname.</w:t>
            </w:r>
            <w:r>
              <w:t>PB_SF</w:t>
            </w:r>
          </w:p>
        </w:tc>
        <w:tc>
          <w:tcPr>
            <w:tcW w:w="1674" w:type="dxa"/>
          </w:tcPr>
          <w:p w14:paraId="1F721933" w14:textId="77777777" w:rsidR="00136A26" w:rsidRDefault="00136A26" w:rsidP="000310FA">
            <w:r>
              <w:t>Uncommanded Open Enables</w:t>
            </w:r>
          </w:p>
        </w:tc>
        <w:tc>
          <w:tcPr>
            <w:tcW w:w="2561" w:type="dxa"/>
          </w:tcPr>
          <w:p w14:paraId="773D7671" w14:textId="1DCDB94F" w:rsidR="00136A26" w:rsidRDefault="00136A26" w:rsidP="000310FA">
            <w:del w:id="33" w:author="Steve Cauduro" w:date="2020-03-18T14:28:00Z">
              <w:r>
                <w:delText>N/Ap</w:delText>
              </w:r>
            </w:del>
            <w:ins w:id="34" w:author="Steve Cauduro" w:date="2020-03-18T14:28:00Z">
              <w:r w:rsidR="00755980">
                <w:t>N/A</w:t>
              </w:r>
            </w:ins>
          </w:p>
        </w:tc>
      </w:tr>
      <w:tr w:rsidR="00136A26" w:rsidRPr="00453F47" w14:paraId="386D2A35" w14:textId="77777777" w:rsidTr="00136A26">
        <w:tc>
          <w:tcPr>
            <w:tcW w:w="2898" w:type="dxa"/>
          </w:tcPr>
          <w:p w14:paraId="6DEFFDE1" w14:textId="77777777" w:rsidR="00136A26" w:rsidRDefault="00136A26" w:rsidP="000310FA">
            <w:r>
              <w:t>Uncommanded_Open_Mask</w:t>
            </w:r>
          </w:p>
        </w:tc>
        <w:tc>
          <w:tcPr>
            <w:tcW w:w="1414" w:type="dxa"/>
          </w:tcPr>
          <w:p w14:paraId="2AEB9E2B" w14:textId="77777777" w:rsidR="00136A26" w:rsidRDefault="00136A26" w:rsidP="000310FA">
            <w:r>
              <w:t>Optional</w:t>
            </w:r>
          </w:p>
        </w:tc>
        <w:tc>
          <w:tcPr>
            <w:tcW w:w="3981" w:type="dxa"/>
          </w:tcPr>
          <w:p w14:paraId="2C1FB429" w14:textId="77777777" w:rsidR="00136A26" w:rsidRPr="0043795C" w:rsidRDefault="00136A26" w:rsidP="000310FA">
            <w:r>
              <w:rPr>
                <w:i/>
              </w:rPr>
              <w:t>Tagname.</w:t>
            </w:r>
            <w:r>
              <w:t>ADDON. Uncommanded _Open_Mask</w:t>
            </w:r>
          </w:p>
        </w:tc>
        <w:tc>
          <w:tcPr>
            <w:tcW w:w="1674" w:type="dxa"/>
          </w:tcPr>
          <w:p w14:paraId="574F48E2" w14:textId="77777777" w:rsidR="00136A26" w:rsidRDefault="00136A26" w:rsidP="000310FA">
            <w:r>
              <w:t>Uncommanded Open Alarm Mask</w:t>
            </w:r>
          </w:p>
        </w:tc>
        <w:tc>
          <w:tcPr>
            <w:tcW w:w="2561" w:type="dxa"/>
          </w:tcPr>
          <w:p w14:paraId="17ABE497" w14:textId="77777777" w:rsidR="00136A26" w:rsidRDefault="00136A26" w:rsidP="000310FA">
            <w:r>
              <w:t>Program external to the AOI with conditions that should inhibit the evaluation of the alarm logic</w:t>
            </w:r>
          </w:p>
        </w:tc>
      </w:tr>
      <w:tr w:rsidR="00136A26" w:rsidRPr="00453F47" w14:paraId="1470CC7C" w14:textId="77777777" w:rsidTr="00136A26">
        <w:tc>
          <w:tcPr>
            <w:tcW w:w="2898" w:type="dxa"/>
          </w:tcPr>
          <w:p w14:paraId="4EF8F351" w14:textId="77777777" w:rsidR="00136A26" w:rsidRDefault="00136A26" w:rsidP="000310FA">
            <w:r>
              <w:t>Uncommanded_Open</w:t>
            </w:r>
          </w:p>
        </w:tc>
        <w:tc>
          <w:tcPr>
            <w:tcW w:w="1414" w:type="dxa"/>
          </w:tcPr>
          <w:p w14:paraId="3F9B4FE1" w14:textId="77777777" w:rsidR="00136A26" w:rsidRDefault="00136A26" w:rsidP="000310FA">
            <w:r>
              <w:t>Mandatory</w:t>
            </w:r>
          </w:p>
        </w:tc>
        <w:tc>
          <w:tcPr>
            <w:tcW w:w="3981" w:type="dxa"/>
          </w:tcPr>
          <w:p w14:paraId="44544254" w14:textId="77777777" w:rsidR="00136A26" w:rsidRDefault="00136A26" w:rsidP="000310FA">
            <w:pPr>
              <w:rPr>
                <w:i/>
              </w:rPr>
            </w:pPr>
            <w:r>
              <w:rPr>
                <w:i/>
              </w:rPr>
              <w:t>Tagname.</w:t>
            </w:r>
            <w:r>
              <w:t>DA_SF</w:t>
            </w:r>
          </w:p>
        </w:tc>
        <w:tc>
          <w:tcPr>
            <w:tcW w:w="1674" w:type="dxa"/>
          </w:tcPr>
          <w:p w14:paraId="6F817751" w14:textId="77777777" w:rsidR="00136A26" w:rsidRDefault="00136A26" w:rsidP="00136A26">
            <w:r>
              <w:t>Uncommanded Open Alarm</w:t>
            </w:r>
          </w:p>
        </w:tc>
        <w:tc>
          <w:tcPr>
            <w:tcW w:w="2561" w:type="dxa"/>
          </w:tcPr>
          <w:p w14:paraId="54CB405B" w14:textId="784AC5C4" w:rsidR="00136A26" w:rsidRDefault="00136A26" w:rsidP="000310FA">
            <w:del w:id="35" w:author="Steve Cauduro" w:date="2020-03-18T14:28:00Z">
              <w:r>
                <w:delText>N/Ap</w:delText>
              </w:r>
            </w:del>
            <w:ins w:id="36" w:author="Steve Cauduro" w:date="2020-03-18T14:28:00Z">
              <w:r w:rsidR="00755980">
                <w:t>N/A</w:t>
              </w:r>
            </w:ins>
          </w:p>
        </w:tc>
      </w:tr>
      <w:tr w:rsidR="00136A26" w:rsidRPr="00453F47" w14:paraId="30AD5AB5" w14:textId="77777777" w:rsidTr="00136A26">
        <w:tc>
          <w:tcPr>
            <w:tcW w:w="2898" w:type="dxa"/>
          </w:tcPr>
          <w:p w14:paraId="46617A54" w14:textId="77777777" w:rsidR="00136A26" w:rsidRDefault="00136A26" w:rsidP="00136A26">
            <w:r>
              <w:t>Uncommanded_Close_Enable</w:t>
            </w:r>
          </w:p>
        </w:tc>
        <w:tc>
          <w:tcPr>
            <w:tcW w:w="1414" w:type="dxa"/>
          </w:tcPr>
          <w:p w14:paraId="249EB4B8" w14:textId="77777777" w:rsidR="00136A26" w:rsidRDefault="00136A26" w:rsidP="000310FA">
            <w:r>
              <w:t>Mandatory</w:t>
            </w:r>
          </w:p>
        </w:tc>
        <w:tc>
          <w:tcPr>
            <w:tcW w:w="3981" w:type="dxa"/>
          </w:tcPr>
          <w:p w14:paraId="7787C644" w14:textId="77777777" w:rsidR="00136A26" w:rsidRDefault="00136A26" w:rsidP="000310FA">
            <w:pPr>
              <w:rPr>
                <w:i/>
              </w:rPr>
            </w:pPr>
            <w:r>
              <w:rPr>
                <w:i/>
              </w:rPr>
              <w:t>Tagname.</w:t>
            </w:r>
            <w:r>
              <w:t>PB_XF</w:t>
            </w:r>
          </w:p>
        </w:tc>
        <w:tc>
          <w:tcPr>
            <w:tcW w:w="1674" w:type="dxa"/>
          </w:tcPr>
          <w:p w14:paraId="2ECE0D39" w14:textId="77777777" w:rsidR="00136A26" w:rsidRDefault="00136A26" w:rsidP="000310FA">
            <w:r>
              <w:t>Uncommanded Close Enables</w:t>
            </w:r>
          </w:p>
        </w:tc>
        <w:tc>
          <w:tcPr>
            <w:tcW w:w="2561" w:type="dxa"/>
          </w:tcPr>
          <w:p w14:paraId="31DE1A8D" w14:textId="6791E7A3" w:rsidR="00136A26" w:rsidRDefault="00136A26" w:rsidP="000310FA">
            <w:del w:id="37" w:author="Steve Cauduro" w:date="2020-03-18T14:28:00Z">
              <w:r>
                <w:delText>N/Ap</w:delText>
              </w:r>
            </w:del>
            <w:ins w:id="38" w:author="Steve Cauduro" w:date="2020-03-18T14:28:00Z">
              <w:r w:rsidR="00755980">
                <w:t>N/A</w:t>
              </w:r>
            </w:ins>
          </w:p>
        </w:tc>
      </w:tr>
      <w:tr w:rsidR="00136A26" w:rsidRPr="00453F47" w14:paraId="73D3C90A" w14:textId="77777777" w:rsidTr="00136A26">
        <w:tc>
          <w:tcPr>
            <w:tcW w:w="2898" w:type="dxa"/>
          </w:tcPr>
          <w:p w14:paraId="057D902C" w14:textId="77777777" w:rsidR="00136A26" w:rsidRDefault="00136A26" w:rsidP="000310FA">
            <w:r>
              <w:t>Uncommanded_Close_Mask</w:t>
            </w:r>
          </w:p>
        </w:tc>
        <w:tc>
          <w:tcPr>
            <w:tcW w:w="1414" w:type="dxa"/>
          </w:tcPr>
          <w:p w14:paraId="3D10A739" w14:textId="77777777" w:rsidR="00136A26" w:rsidRDefault="00136A26" w:rsidP="000310FA">
            <w:r>
              <w:t>Optional</w:t>
            </w:r>
          </w:p>
        </w:tc>
        <w:tc>
          <w:tcPr>
            <w:tcW w:w="3981" w:type="dxa"/>
          </w:tcPr>
          <w:p w14:paraId="42EC1B3C" w14:textId="77777777" w:rsidR="00136A26" w:rsidRPr="0043795C" w:rsidRDefault="00136A26" w:rsidP="00136A26">
            <w:r>
              <w:rPr>
                <w:i/>
              </w:rPr>
              <w:t>Tagname.</w:t>
            </w:r>
            <w:r>
              <w:t>ADDON. Uncommanded _Close_Mask</w:t>
            </w:r>
          </w:p>
        </w:tc>
        <w:tc>
          <w:tcPr>
            <w:tcW w:w="1674" w:type="dxa"/>
          </w:tcPr>
          <w:p w14:paraId="76DDAB5A" w14:textId="77777777" w:rsidR="00136A26" w:rsidRDefault="00136A26" w:rsidP="000310FA">
            <w:r>
              <w:t>Uncommanded Close Alarm Mask</w:t>
            </w:r>
          </w:p>
        </w:tc>
        <w:tc>
          <w:tcPr>
            <w:tcW w:w="2561" w:type="dxa"/>
          </w:tcPr>
          <w:p w14:paraId="3103A4BE" w14:textId="77777777" w:rsidR="00136A26" w:rsidRDefault="00136A26" w:rsidP="000310FA">
            <w:r>
              <w:t>Program external to the AOI with conditions that should inhibit the evaluation of the alarm logic</w:t>
            </w:r>
          </w:p>
        </w:tc>
      </w:tr>
      <w:tr w:rsidR="00136A26" w:rsidRPr="00453F47" w14:paraId="59A6665A" w14:textId="77777777" w:rsidTr="00136A26">
        <w:tc>
          <w:tcPr>
            <w:tcW w:w="2898" w:type="dxa"/>
          </w:tcPr>
          <w:p w14:paraId="1ED4716E" w14:textId="77777777" w:rsidR="00136A26" w:rsidRDefault="00136A26" w:rsidP="000310FA">
            <w:r>
              <w:t>Uncommanded_Close</w:t>
            </w:r>
          </w:p>
        </w:tc>
        <w:tc>
          <w:tcPr>
            <w:tcW w:w="1414" w:type="dxa"/>
          </w:tcPr>
          <w:p w14:paraId="571058E9" w14:textId="77777777" w:rsidR="00136A26" w:rsidRDefault="00136A26" w:rsidP="000310FA">
            <w:r>
              <w:t>Mandatory</w:t>
            </w:r>
          </w:p>
        </w:tc>
        <w:tc>
          <w:tcPr>
            <w:tcW w:w="3981" w:type="dxa"/>
          </w:tcPr>
          <w:p w14:paraId="292FB538" w14:textId="77777777" w:rsidR="00136A26" w:rsidRDefault="00136A26" w:rsidP="000310FA">
            <w:pPr>
              <w:rPr>
                <w:i/>
              </w:rPr>
            </w:pPr>
            <w:r>
              <w:rPr>
                <w:i/>
              </w:rPr>
              <w:t>Tagname.</w:t>
            </w:r>
            <w:r>
              <w:t>DA_XF</w:t>
            </w:r>
          </w:p>
        </w:tc>
        <w:tc>
          <w:tcPr>
            <w:tcW w:w="1674" w:type="dxa"/>
          </w:tcPr>
          <w:p w14:paraId="2647DF44" w14:textId="77777777" w:rsidR="00136A26" w:rsidRDefault="00136A26" w:rsidP="000310FA">
            <w:r>
              <w:t xml:space="preserve">Uncommanded </w:t>
            </w:r>
            <w:r>
              <w:lastRenderedPageBreak/>
              <w:t>Close Alarm</w:t>
            </w:r>
          </w:p>
        </w:tc>
        <w:tc>
          <w:tcPr>
            <w:tcW w:w="2561" w:type="dxa"/>
          </w:tcPr>
          <w:p w14:paraId="2E4CF6D7" w14:textId="637046BB" w:rsidR="00136A26" w:rsidRDefault="00136A26" w:rsidP="000310FA">
            <w:del w:id="39" w:author="Steve Cauduro" w:date="2020-03-18T14:28:00Z">
              <w:r>
                <w:lastRenderedPageBreak/>
                <w:delText>N/Ap</w:delText>
              </w:r>
            </w:del>
            <w:ins w:id="40" w:author="Steve Cauduro" w:date="2020-03-18T14:28:00Z">
              <w:r w:rsidR="00755980">
                <w:t>N/A</w:t>
              </w:r>
            </w:ins>
          </w:p>
        </w:tc>
      </w:tr>
      <w:tr w:rsidR="00136A26" w:rsidRPr="00453F47" w14:paraId="1E62831C" w14:textId="77777777" w:rsidTr="00136A26">
        <w:tc>
          <w:tcPr>
            <w:tcW w:w="2898" w:type="dxa"/>
          </w:tcPr>
          <w:p w14:paraId="5FB17923" w14:textId="77777777" w:rsidR="00136A26" w:rsidRDefault="00136A26" w:rsidP="000310FA">
            <w:r>
              <w:t>Dialer_Trigger</w:t>
            </w:r>
          </w:p>
        </w:tc>
        <w:tc>
          <w:tcPr>
            <w:tcW w:w="1414" w:type="dxa"/>
          </w:tcPr>
          <w:p w14:paraId="368129E1" w14:textId="77777777" w:rsidR="00136A26" w:rsidRDefault="00136A26" w:rsidP="000310FA">
            <w:r>
              <w:t>Optional</w:t>
            </w:r>
          </w:p>
        </w:tc>
        <w:tc>
          <w:tcPr>
            <w:tcW w:w="3981" w:type="dxa"/>
          </w:tcPr>
          <w:p w14:paraId="14306160" w14:textId="77777777" w:rsidR="00136A26" w:rsidRPr="0001637A" w:rsidRDefault="00136A26" w:rsidP="000310FA">
            <w:r>
              <w:rPr>
                <w:i/>
              </w:rPr>
              <w:t>Tagname.</w:t>
            </w:r>
            <w:r>
              <w:t>ADDON.Dialer_Trigger</w:t>
            </w:r>
          </w:p>
        </w:tc>
        <w:tc>
          <w:tcPr>
            <w:tcW w:w="1674" w:type="dxa"/>
          </w:tcPr>
          <w:p w14:paraId="1F14620A" w14:textId="77777777" w:rsidR="00136A26" w:rsidRDefault="00136A26" w:rsidP="000310FA">
            <w:r>
              <w:t>Alarm Dialer Trigger</w:t>
            </w:r>
          </w:p>
        </w:tc>
        <w:tc>
          <w:tcPr>
            <w:tcW w:w="2561" w:type="dxa"/>
          </w:tcPr>
          <w:p w14:paraId="6C01DC04" w14:textId="77777777" w:rsidR="00136A26" w:rsidRDefault="00136A26" w:rsidP="000310FA">
            <w:r>
              <w:t>Use in a dialer routine to trigger callout of any alarms associated with the Motor</w:t>
            </w:r>
          </w:p>
        </w:tc>
      </w:tr>
      <w:tr w:rsidR="00136A26" w:rsidRPr="00453F47" w14:paraId="6FFD131F" w14:textId="77777777" w:rsidTr="00136A26">
        <w:tc>
          <w:tcPr>
            <w:tcW w:w="2898" w:type="dxa"/>
          </w:tcPr>
          <w:p w14:paraId="444C942D" w14:textId="77777777" w:rsidR="00136A26" w:rsidRDefault="00136A26" w:rsidP="000310FA">
            <w:r>
              <w:t>Interlock</w:t>
            </w:r>
          </w:p>
        </w:tc>
        <w:tc>
          <w:tcPr>
            <w:tcW w:w="1414" w:type="dxa"/>
          </w:tcPr>
          <w:p w14:paraId="48DD555E" w14:textId="77777777" w:rsidR="00136A26" w:rsidRDefault="00136A26" w:rsidP="000310FA">
            <w:r>
              <w:t>Optional</w:t>
            </w:r>
          </w:p>
        </w:tc>
        <w:tc>
          <w:tcPr>
            <w:tcW w:w="3981" w:type="dxa"/>
          </w:tcPr>
          <w:p w14:paraId="6E20DAE0" w14:textId="77777777" w:rsidR="00136A26" w:rsidRDefault="00136A26" w:rsidP="000310FA">
            <w:pPr>
              <w:rPr>
                <w:i/>
              </w:rPr>
            </w:pPr>
            <w:r>
              <w:rPr>
                <w:i/>
              </w:rPr>
              <w:t>Tagname.</w:t>
            </w:r>
            <w:r>
              <w:t>ADDON.Interlock</w:t>
            </w:r>
          </w:p>
        </w:tc>
        <w:tc>
          <w:tcPr>
            <w:tcW w:w="1674" w:type="dxa"/>
          </w:tcPr>
          <w:p w14:paraId="7D79BA82" w14:textId="77777777" w:rsidR="00136A26" w:rsidRDefault="00136A26" w:rsidP="000310FA">
            <w:r>
              <w:t>External Failure Operational Interlock</w:t>
            </w:r>
          </w:p>
        </w:tc>
        <w:tc>
          <w:tcPr>
            <w:tcW w:w="2561" w:type="dxa"/>
          </w:tcPr>
          <w:p w14:paraId="41F5063C" w14:textId="77777777" w:rsidR="00136A26" w:rsidRDefault="00136A26" w:rsidP="000310FA">
            <w:r>
              <w:t>Program external to the AOI to inhibit operation based on state of hardwired alarms or other device tags</w:t>
            </w:r>
          </w:p>
        </w:tc>
      </w:tr>
      <w:tr w:rsidR="00136A26" w:rsidRPr="00453F47" w14:paraId="7631A37B" w14:textId="77777777" w:rsidTr="00136A26">
        <w:tc>
          <w:tcPr>
            <w:tcW w:w="2898" w:type="dxa"/>
          </w:tcPr>
          <w:p w14:paraId="5AD3789B" w14:textId="77777777" w:rsidR="00136A26" w:rsidRDefault="00136A26" w:rsidP="000310FA">
            <w:r>
              <w:t>Failed_Alarm_Status</w:t>
            </w:r>
          </w:p>
        </w:tc>
        <w:tc>
          <w:tcPr>
            <w:tcW w:w="1414" w:type="dxa"/>
          </w:tcPr>
          <w:p w14:paraId="7DC6C552" w14:textId="77777777" w:rsidR="00136A26" w:rsidRDefault="00136A26" w:rsidP="000310FA">
            <w:r>
              <w:t>Optional</w:t>
            </w:r>
          </w:p>
        </w:tc>
        <w:tc>
          <w:tcPr>
            <w:tcW w:w="3981" w:type="dxa"/>
          </w:tcPr>
          <w:p w14:paraId="4D8CD406" w14:textId="77777777" w:rsidR="00136A26" w:rsidRPr="0001637A" w:rsidRDefault="00136A26" w:rsidP="000310FA">
            <w:r>
              <w:rPr>
                <w:i/>
              </w:rPr>
              <w:t>Tagname.</w:t>
            </w:r>
            <w:r>
              <w:t>ADDON.Failed_Alarm_Status</w:t>
            </w:r>
          </w:p>
        </w:tc>
        <w:tc>
          <w:tcPr>
            <w:tcW w:w="1674" w:type="dxa"/>
          </w:tcPr>
          <w:p w14:paraId="2EAEC020" w14:textId="77777777" w:rsidR="00136A26" w:rsidRDefault="00136A26" w:rsidP="000310FA">
            <w:r>
              <w:t>Indicates the presence of a virtual or hardwired device fault</w:t>
            </w:r>
          </w:p>
        </w:tc>
        <w:tc>
          <w:tcPr>
            <w:tcW w:w="2561" w:type="dxa"/>
          </w:tcPr>
          <w:p w14:paraId="010D4C38" w14:textId="77777777" w:rsidR="00136A26" w:rsidRDefault="00136A26" w:rsidP="000310FA">
            <w:r>
              <w:t>Signal can be used as an interlock input to other devices or within ACP programming for failure handling</w:t>
            </w:r>
          </w:p>
        </w:tc>
      </w:tr>
      <w:tr w:rsidR="00136A26" w:rsidRPr="00453F47" w14:paraId="09F824E9" w14:textId="77777777" w:rsidTr="00136A26">
        <w:tc>
          <w:tcPr>
            <w:tcW w:w="2898" w:type="dxa"/>
          </w:tcPr>
          <w:p w14:paraId="6959AD27" w14:textId="77777777" w:rsidR="00136A26" w:rsidRDefault="00136A26" w:rsidP="00136A26">
            <w:pPr>
              <w:tabs>
                <w:tab w:val="right" w:pos="2633"/>
              </w:tabs>
            </w:pPr>
            <w:r>
              <w:t>Auto_Position_Setpoint</w:t>
            </w:r>
            <w:r>
              <w:tab/>
            </w:r>
          </w:p>
        </w:tc>
        <w:tc>
          <w:tcPr>
            <w:tcW w:w="1414" w:type="dxa"/>
          </w:tcPr>
          <w:p w14:paraId="3054A622" w14:textId="77777777" w:rsidR="00136A26" w:rsidRDefault="00136A26" w:rsidP="000310FA">
            <w:r>
              <w:t>Optional</w:t>
            </w:r>
          </w:p>
        </w:tc>
        <w:tc>
          <w:tcPr>
            <w:tcW w:w="3981" w:type="dxa"/>
          </w:tcPr>
          <w:p w14:paraId="3A762E95" w14:textId="77777777" w:rsidR="00136A26" w:rsidRDefault="00136A26" w:rsidP="00136A26">
            <w:r>
              <w:rPr>
                <w:i/>
              </w:rPr>
              <w:t>Tagname.</w:t>
            </w:r>
            <w:r>
              <w:t>ADDON.Auto_Position_Setpoint</w:t>
            </w:r>
          </w:p>
        </w:tc>
        <w:tc>
          <w:tcPr>
            <w:tcW w:w="1674" w:type="dxa"/>
          </w:tcPr>
          <w:p w14:paraId="62E5E7DD" w14:textId="77777777" w:rsidR="00136A26" w:rsidRDefault="00136A26" w:rsidP="00136A26">
            <w:r>
              <w:t>Automatic Position Setpoint</w:t>
            </w:r>
          </w:p>
        </w:tc>
        <w:tc>
          <w:tcPr>
            <w:tcW w:w="2561" w:type="dxa"/>
          </w:tcPr>
          <w:p w14:paraId="28FCEC0B" w14:textId="77777777" w:rsidR="00136A26" w:rsidRDefault="00136A26" w:rsidP="000310FA">
            <w:r>
              <w:t>Programmed outside AOI according to automatic control requirements</w:t>
            </w:r>
          </w:p>
        </w:tc>
      </w:tr>
      <w:tr w:rsidR="00136A26" w:rsidRPr="00453F47" w14:paraId="319BE4AA" w14:textId="77777777" w:rsidTr="00136A26">
        <w:tc>
          <w:tcPr>
            <w:tcW w:w="2898" w:type="dxa"/>
          </w:tcPr>
          <w:p w14:paraId="0FACB9FE" w14:textId="77777777" w:rsidR="00136A26" w:rsidRDefault="00136A26" w:rsidP="000310FA">
            <w:r>
              <w:t>Manual_Position_Setpoint</w:t>
            </w:r>
          </w:p>
        </w:tc>
        <w:tc>
          <w:tcPr>
            <w:tcW w:w="1414" w:type="dxa"/>
          </w:tcPr>
          <w:p w14:paraId="7067F35A" w14:textId="77777777" w:rsidR="00136A26" w:rsidRDefault="00136A26" w:rsidP="000310FA">
            <w:r>
              <w:t>Mandatory</w:t>
            </w:r>
          </w:p>
        </w:tc>
        <w:tc>
          <w:tcPr>
            <w:tcW w:w="3981" w:type="dxa"/>
          </w:tcPr>
          <w:p w14:paraId="5EEFB8BB" w14:textId="77777777" w:rsidR="00136A26" w:rsidRPr="00953F57" w:rsidRDefault="00136A26" w:rsidP="000310FA">
            <w:r>
              <w:rPr>
                <w:i/>
              </w:rPr>
              <w:t>Tagname.</w:t>
            </w:r>
            <w:r>
              <w:t>SI_CT</w:t>
            </w:r>
          </w:p>
        </w:tc>
        <w:tc>
          <w:tcPr>
            <w:tcW w:w="1674" w:type="dxa"/>
          </w:tcPr>
          <w:p w14:paraId="2D8ED3A6" w14:textId="77777777" w:rsidR="00136A26" w:rsidRDefault="00136A26" w:rsidP="00136A26">
            <w:r>
              <w:t>Manual Position Setpoint</w:t>
            </w:r>
          </w:p>
        </w:tc>
        <w:tc>
          <w:tcPr>
            <w:tcW w:w="2561" w:type="dxa"/>
          </w:tcPr>
          <w:p w14:paraId="5B5A487E" w14:textId="65567110" w:rsidR="00136A26" w:rsidRDefault="00136A26" w:rsidP="000310FA">
            <w:del w:id="41" w:author="Steve Cauduro" w:date="2020-03-18T14:28:00Z">
              <w:r>
                <w:delText>N/Ap</w:delText>
              </w:r>
            </w:del>
            <w:ins w:id="42" w:author="Steve Cauduro" w:date="2020-03-18T14:28:00Z">
              <w:r w:rsidR="00755980">
                <w:t>N/A</w:t>
              </w:r>
            </w:ins>
          </w:p>
        </w:tc>
      </w:tr>
      <w:tr w:rsidR="00136A26" w:rsidRPr="00453F47" w14:paraId="44AF54BD" w14:textId="77777777" w:rsidTr="00136A26">
        <w:tc>
          <w:tcPr>
            <w:tcW w:w="2898" w:type="dxa"/>
          </w:tcPr>
          <w:p w14:paraId="44A00DE5" w14:textId="77777777" w:rsidR="00136A26" w:rsidRDefault="00136A26" w:rsidP="000310FA">
            <w:r>
              <w:t>Position_Setpoint_Min</w:t>
            </w:r>
          </w:p>
        </w:tc>
        <w:tc>
          <w:tcPr>
            <w:tcW w:w="1414" w:type="dxa"/>
          </w:tcPr>
          <w:p w14:paraId="4B41F69D" w14:textId="77777777" w:rsidR="00136A26" w:rsidRDefault="00136A26" w:rsidP="000310FA">
            <w:r>
              <w:t>Optional</w:t>
            </w:r>
          </w:p>
        </w:tc>
        <w:tc>
          <w:tcPr>
            <w:tcW w:w="3981" w:type="dxa"/>
          </w:tcPr>
          <w:p w14:paraId="3C9EB881" w14:textId="77777777" w:rsidR="00136A26" w:rsidRPr="00CC0F12" w:rsidRDefault="00136A26" w:rsidP="000310FA">
            <w:pPr>
              <w:rPr>
                <w:lang w:val="fr-FR"/>
                <w:rPrChange w:id="43" w:author="Erin Buckley" w:date="2020-08-24T15:16:00Z">
                  <w:rPr/>
                </w:rPrChange>
              </w:rPr>
            </w:pPr>
            <w:r w:rsidRPr="00CC0F12">
              <w:rPr>
                <w:i/>
                <w:lang w:val="fr-FR"/>
                <w:rPrChange w:id="44" w:author="Erin Buckley" w:date="2020-08-24T15:16:00Z">
                  <w:rPr>
                    <w:i/>
                  </w:rPr>
                </w:rPrChange>
              </w:rPr>
              <w:t>Tagname.</w:t>
            </w:r>
            <w:r w:rsidRPr="00CC0F12">
              <w:rPr>
                <w:lang w:val="fr-FR"/>
                <w:rPrChange w:id="45" w:author="Erin Buckley" w:date="2020-08-24T15:16:00Z">
                  <w:rPr/>
                </w:rPrChange>
              </w:rPr>
              <w:t>ADDON.</w:t>
            </w:r>
            <w:r w:rsidR="00D42299" w:rsidRPr="00CC0F12">
              <w:rPr>
                <w:lang w:val="fr-FR"/>
                <w:rPrChange w:id="46" w:author="Erin Buckley" w:date="2020-08-24T15:16:00Z">
                  <w:rPr/>
                </w:rPrChange>
              </w:rPr>
              <w:t xml:space="preserve">Position </w:t>
            </w:r>
            <w:r w:rsidRPr="00CC0F12">
              <w:rPr>
                <w:lang w:val="fr-FR"/>
                <w:rPrChange w:id="47" w:author="Erin Buckley" w:date="2020-08-24T15:16:00Z">
                  <w:rPr/>
                </w:rPrChange>
              </w:rPr>
              <w:t>_Setpoint_Min</w:t>
            </w:r>
          </w:p>
        </w:tc>
        <w:tc>
          <w:tcPr>
            <w:tcW w:w="1674" w:type="dxa"/>
          </w:tcPr>
          <w:p w14:paraId="3019140A" w14:textId="77777777" w:rsidR="00136A26" w:rsidRDefault="00136A26" w:rsidP="000310FA">
            <w:r>
              <w:t>Minimum allowable Operating Speed</w:t>
            </w:r>
          </w:p>
        </w:tc>
        <w:tc>
          <w:tcPr>
            <w:tcW w:w="2561" w:type="dxa"/>
          </w:tcPr>
          <w:p w14:paraId="4D22A20B" w14:textId="77777777" w:rsidR="00136A26" w:rsidRDefault="00136A26" w:rsidP="00D42299">
            <w:r>
              <w:t xml:space="preserve">Program outside of AOI to implement a minimum allowable </w:t>
            </w:r>
            <w:r w:rsidR="00D42299">
              <w:t xml:space="preserve">position </w:t>
            </w:r>
            <w:r>
              <w:t>setpoint</w:t>
            </w:r>
          </w:p>
        </w:tc>
      </w:tr>
      <w:tr w:rsidR="00136A26" w:rsidRPr="00453F47" w14:paraId="5C9BA3A4" w14:textId="77777777" w:rsidTr="00136A26">
        <w:tc>
          <w:tcPr>
            <w:tcW w:w="2898" w:type="dxa"/>
          </w:tcPr>
          <w:p w14:paraId="1552C136" w14:textId="77777777" w:rsidR="00136A26" w:rsidRDefault="00136A26" w:rsidP="000310FA">
            <w:r>
              <w:t>Position_Out_Min</w:t>
            </w:r>
          </w:p>
        </w:tc>
        <w:tc>
          <w:tcPr>
            <w:tcW w:w="1414" w:type="dxa"/>
          </w:tcPr>
          <w:p w14:paraId="22CAF356" w14:textId="77777777" w:rsidR="00136A26" w:rsidRDefault="00136A26" w:rsidP="000310FA">
            <w:r>
              <w:t>Optional</w:t>
            </w:r>
          </w:p>
        </w:tc>
        <w:tc>
          <w:tcPr>
            <w:tcW w:w="3981" w:type="dxa"/>
          </w:tcPr>
          <w:p w14:paraId="5EE5DEFD" w14:textId="77777777" w:rsidR="00136A26" w:rsidRDefault="00136A26" w:rsidP="000310FA">
            <w:r>
              <w:rPr>
                <w:i/>
              </w:rPr>
              <w:t>Tagname.</w:t>
            </w:r>
            <w:r>
              <w:t>ADDON.</w:t>
            </w:r>
            <w:r w:rsidR="00D42299">
              <w:t xml:space="preserve"> Position_Out_Min</w:t>
            </w:r>
          </w:p>
        </w:tc>
        <w:tc>
          <w:tcPr>
            <w:tcW w:w="1674" w:type="dxa"/>
          </w:tcPr>
          <w:p w14:paraId="33A88B51" w14:textId="77777777" w:rsidR="00136A26" w:rsidRDefault="00136A26" w:rsidP="000310FA">
            <w:r>
              <w:t>4 mA Position Value</w:t>
            </w:r>
          </w:p>
        </w:tc>
        <w:tc>
          <w:tcPr>
            <w:tcW w:w="2561" w:type="dxa"/>
          </w:tcPr>
          <w:p w14:paraId="63F5827B" w14:textId="77777777" w:rsidR="00136A26" w:rsidRDefault="00136A26" w:rsidP="000310FA">
            <w:r>
              <w:t>Implement in conjunction with SCALE_CV</w:t>
            </w:r>
          </w:p>
        </w:tc>
      </w:tr>
      <w:tr w:rsidR="00136A26" w:rsidRPr="00453F47" w14:paraId="2A816B9A" w14:textId="77777777" w:rsidTr="00136A26">
        <w:tc>
          <w:tcPr>
            <w:tcW w:w="2898" w:type="dxa"/>
          </w:tcPr>
          <w:p w14:paraId="59E1A730" w14:textId="77777777" w:rsidR="00136A26" w:rsidRDefault="00136A26" w:rsidP="000310FA">
            <w:r>
              <w:t>Position_Out_Max</w:t>
            </w:r>
          </w:p>
        </w:tc>
        <w:tc>
          <w:tcPr>
            <w:tcW w:w="1414" w:type="dxa"/>
          </w:tcPr>
          <w:p w14:paraId="40D7C9C2" w14:textId="77777777" w:rsidR="00136A26" w:rsidRDefault="00136A26" w:rsidP="000310FA">
            <w:r>
              <w:t>Optional</w:t>
            </w:r>
          </w:p>
        </w:tc>
        <w:tc>
          <w:tcPr>
            <w:tcW w:w="3981" w:type="dxa"/>
          </w:tcPr>
          <w:p w14:paraId="3163F1D7" w14:textId="77777777" w:rsidR="00136A26" w:rsidRDefault="00136A26" w:rsidP="000310FA">
            <w:r>
              <w:rPr>
                <w:i/>
              </w:rPr>
              <w:t>Tagname.</w:t>
            </w:r>
            <w:r>
              <w:t>ADDON.</w:t>
            </w:r>
            <w:r w:rsidR="00D42299">
              <w:t xml:space="preserve"> Position_Out_Min</w:t>
            </w:r>
          </w:p>
        </w:tc>
        <w:tc>
          <w:tcPr>
            <w:tcW w:w="1674" w:type="dxa"/>
          </w:tcPr>
          <w:p w14:paraId="6241A131" w14:textId="77777777" w:rsidR="00136A26" w:rsidRDefault="00136A26" w:rsidP="000310FA">
            <w:r>
              <w:t>20 mA Position Value</w:t>
            </w:r>
          </w:p>
        </w:tc>
        <w:tc>
          <w:tcPr>
            <w:tcW w:w="2561" w:type="dxa"/>
          </w:tcPr>
          <w:p w14:paraId="0AD1B7B6" w14:textId="77777777" w:rsidR="00136A26" w:rsidRDefault="00136A26" w:rsidP="000310FA">
            <w:r>
              <w:t>Implement in conjunction with SCALE_CV</w:t>
            </w:r>
          </w:p>
        </w:tc>
      </w:tr>
      <w:tr w:rsidR="00136A26" w:rsidRPr="00453F47" w14:paraId="0273B881" w14:textId="77777777" w:rsidTr="00136A26">
        <w:tc>
          <w:tcPr>
            <w:tcW w:w="2898" w:type="dxa"/>
          </w:tcPr>
          <w:p w14:paraId="4209CC69" w14:textId="77777777" w:rsidR="00136A26" w:rsidRDefault="00136A26" w:rsidP="000310FA">
            <w:pPr>
              <w:tabs>
                <w:tab w:val="right" w:pos="2633"/>
              </w:tabs>
            </w:pPr>
            <w:r>
              <w:t>Position_Out</w:t>
            </w:r>
          </w:p>
        </w:tc>
        <w:tc>
          <w:tcPr>
            <w:tcW w:w="1414" w:type="dxa"/>
          </w:tcPr>
          <w:p w14:paraId="0CF3AD57" w14:textId="77777777" w:rsidR="00136A26" w:rsidRDefault="00136A26" w:rsidP="000310FA">
            <w:r>
              <w:t>Mandatory</w:t>
            </w:r>
          </w:p>
        </w:tc>
        <w:tc>
          <w:tcPr>
            <w:tcW w:w="3981" w:type="dxa"/>
          </w:tcPr>
          <w:p w14:paraId="7B4DAA3C" w14:textId="77777777" w:rsidR="00136A26" w:rsidRDefault="00136A26" w:rsidP="000310FA">
            <w:pPr>
              <w:rPr>
                <w:i/>
              </w:rPr>
            </w:pPr>
            <w:r>
              <w:rPr>
                <w:i/>
              </w:rPr>
              <w:t>Tagname.</w:t>
            </w:r>
            <w:r>
              <w:t>AO_CV</w:t>
            </w:r>
          </w:p>
        </w:tc>
        <w:tc>
          <w:tcPr>
            <w:tcW w:w="1674" w:type="dxa"/>
          </w:tcPr>
          <w:p w14:paraId="6D88B282" w14:textId="77777777" w:rsidR="00136A26" w:rsidRDefault="00136A26" w:rsidP="000310FA">
            <w:r>
              <w:t>Position Command</w:t>
            </w:r>
          </w:p>
        </w:tc>
        <w:tc>
          <w:tcPr>
            <w:tcW w:w="2561" w:type="dxa"/>
          </w:tcPr>
          <w:p w14:paraId="30352907" w14:textId="77777777" w:rsidR="00136A26" w:rsidRDefault="00136A26" w:rsidP="000310FA">
            <w:r>
              <w:t>Implement in conjunction with SCALE_CV</w:t>
            </w:r>
          </w:p>
        </w:tc>
      </w:tr>
      <w:tr w:rsidR="00462C68" w:rsidRPr="00453F47" w14:paraId="0C628C26" w14:textId="77777777" w:rsidTr="00136A26">
        <w:tc>
          <w:tcPr>
            <w:tcW w:w="2898" w:type="dxa"/>
          </w:tcPr>
          <w:p w14:paraId="2C79E0DD" w14:textId="77777777" w:rsidR="00462C68" w:rsidRDefault="00462C68" w:rsidP="00116F85">
            <w:r>
              <w:t>Alarm_Acknowledge</w:t>
            </w:r>
          </w:p>
        </w:tc>
        <w:tc>
          <w:tcPr>
            <w:tcW w:w="1414" w:type="dxa"/>
          </w:tcPr>
          <w:p w14:paraId="5AB45A60" w14:textId="77777777" w:rsidR="00462C68" w:rsidRDefault="00462C68" w:rsidP="00116F85">
            <w:r>
              <w:t>Mandatory</w:t>
            </w:r>
          </w:p>
        </w:tc>
        <w:tc>
          <w:tcPr>
            <w:tcW w:w="3981" w:type="dxa"/>
          </w:tcPr>
          <w:p w14:paraId="53FBE86B" w14:textId="77777777" w:rsidR="00462C68" w:rsidRPr="00B64D5B" w:rsidRDefault="00462C68" w:rsidP="00116F85">
            <w:r>
              <w:rPr>
                <w:i/>
              </w:rPr>
              <w:t>Tagname</w:t>
            </w:r>
            <w:r>
              <w:t>.PB_AR</w:t>
            </w:r>
          </w:p>
        </w:tc>
        <w:tc>
          <w:tcPr>
            <w:tcW w:w="1674" w:type="dxa"/>
          </w:tcPr>
          <w:p w14:paraId="02103F05" w14:textId="77777777" w:rsidR="00462C68" w:rsidRDefault="00462C68" w:rsidP="00116F85">
            <w:r>
              <w:t xml:space="preserve">Alarm Acknowledge </w:t>
            </w:r>
            <w:r>
              <w:lastRenderedPageBreak/>
              <w:t>and Reset</w:t>
            </w:r>
          </w:p>
        </w:tc>
        <w:tc>
          <w:tcPr>
            <w:tcW w:w="2561" w:type="dxa"/>
          </w:tcPr>
          <w:p w14:paraId="444E56BE" w14:textId="403C59B0" w:rsidR="00462C68" w:rsidRDefault="00462C68" w:rsidP="00116F85">
            <w:del w:id="48" w:author="Steve Cauduro" w:date="2020-03-18T14:28:00Z">
              <w:r>
                <w:lastRenderedPageBreak/>
                <w:delText>N/Ap</w:delText>
              </w:r>
            </w:del>
            <w:ins w:id="49" w:author="Steve Cauduro" w:date="2020-03-18T14:28:00Z">
              <w:r w:rsidR="00755980">
                <w:t>N/A</w:t>
              </w:r>
            </w:ins>
          </w:p>
        </w:tc>
      </w:tr>
      <w:tr w:rsidR="00462C68" w:rsidRPr="00453F47" w14:paraId="5E7EB086" w14:textId="77777777" w:rsidTr="00136A26">
        <w:tc>
          <w:tcPr>
            <w:tcW w:w="2898" w:type="dxa"/>
          </w:tcPr>
          <w:p w14:paraId="3BA73F1C" w14:textId="77777777" w:rsidR="00462C68" w:rsidRDefault="00462C68" w:rsidP="00116F85">
            <w:r>
              <w:t>Global_Acknowledge</w:t>
            </w:r>
          </w:p>
        </w:tc>
        <w:tc>
          <w:tcPr>
            <w:tcW w:w="1414" w:type="dxa"/>
          </w:tcPr>
          <w:p w14:paraId="1A2CDC95" w14:textId="77777777" w:rsidR="00462C68" w:rsidRDefault="00462C68" w:rsidP="00116F85">
            <w:r>
              <w:t>Optional</w:t>
            </w:r>
          </w:p>
        </w:tc>
        <w:tc>
          <w:tcPr>
            <w:tcW w:w="3981" w:type="dxa"/>
          </w:tcPr>
          <w:p w14:paraId="4616F793" w14:textId="77777777" w:rsidR="00462C68" w:rsidRDefault="00462C68" w:rsidP="00116F85">
            <w:pPr>
              <w:rPr>
                <w:i/>
              </w:rPr>
            </w:pPr>
            <w:r>
              <w:rPr>
                <w:i/>
              </w:rPr>
              <w:t>Tagname</w:t>
            </w:r>
            <w:r>
              <w:t>.ADDON.Global_Acknowledge</w:t>
            </w:r>
          </w:p>
        </w:tc>
        <w:tc>
          <w:tcPr>
            <w:tcW w:w="1674" w:type="dxa"/>
          </w:tcPr>
          <w:p w14:paraId="7A24AC1F" w14:textId="77777777" w:rsidR="00462C68" w:rsidRDefault="00462C68" w:rsidP="00116F85">
            <w:r>
              <w:t>Alarm Acknowledge and Reset</w:t>
            </w:r>
          </w:p>
        </w:tc>
        <w:tc>
          <w:tcPr>
            <w:tcW w:w="2561" w:type="dxa"/>
          </w:tcPr>
          <w:p w14:paraId="6BEC2CC7" w14:textId="77777777" w:rsidR="00462C68" w:rsidRDefault="00462C68" w:rsidP="00116F85">
            <w:r>
              <w:t>Reserved for Future Use with a Global Alarm Reset Pushbutton.  To be programmed outside of the AOI.</w:t>
            </w:r>
          </w:p>
        </w:tc>
      </w:tr>
    </w:tbl>
    <w:p w14:paraId="3D46E39D" w14:textId="77777777" w:rsidR="00E4391B" w:rsidRDefault="00E4391B" w:rsidP="00E4391B">
      <w:r>
        <w:rPr>
          <w:b/>
        </w:rPr>
        <w:t>AOI Operation Description</w:t>
      </w:r>
    </w:p>
    <w:p w14:paraId="6396DD31" w14:textId="77777777" w:rsidR="00E4391B" w:rsidRDefault="00E4391B" w:rsidP="00E4391B">
      <w:r>
        <w:t>The AOI performs the following functions:</w:t>
      </w:r>
    </w:p>
    <w:p w14:paraId="2DB094DE" w14:textId="77777777" w:rsidR="00E4391B" w:rsidRDefault="00E4391B" w:rsidP="00E4391B">
      <w:pPr>
        <w:pStyle w:val="ListParagraph"/>
        <w:numPr>
          <w:ilvl w:val="0"/>
          <w:numId w:val="1"/>
        </w:numPr>
      </w:pPr>
      <w:r>
        <w:t>Executes alarm simulation logic</w:t>
      </w:r>
    </w:p>
    <w:p w14:paraId="6A4BC9FC" w14:textId="77777777" w:rsidR="00E4391B" w:rsidRDefault="00E4391B" w:rsidP="00E4391B">
      <w:pPr>
        <w:pStyle w:val="ListParagraph"/>
        <w:numPr>
          <w:ilvl w:val="0"/>
          <w:numId w:val="1"/>
        </w:numPr>
      </w:pPr>
      <w:r>
        <w:t xml:space="preserve">Checks for disabled alarms.  </w:t>
      </w:r>
    </w:p>
    <w:p w14:paraId="7890B15E" w14:textId="77777777" w:rsidR="00E4391B" w:rsidRDefault="00462C68" w:rsidP="00E4391B">
      <w:pPr>
        <w:pStyle w:val="ListParagraph"/>
        <w:numPr>
          <w:ilvl w:val="0"/>
          <w:numId w:val="1"/>
        </w:numPr>
      </w:pPr>
      <w:r>
        <w:t>Executes</w:t>
      </w:r>
      <w:r w:rsidR="00E4391B">
        <w:t xml:space="preserve"> Mode and </w:t>
      </w:r>
      <w:r w:rsidR="00466B5C">
        <w:t>open/closed</w:t>
      </w:r>
      <w:r w:rsidR="00E4391B">
        <w:t xml:space="preserve"> Control Logic</w:t>
      </w:r>
    </w:p>
    <w:p w14:paraId="61F167C5" w14:textId="77777777" w:rsidR="00E4391B" w:rsidRDefault="00E4391B" w:rsidP="00E4391B">
      <w:pPr>
        <w:pStyle w:val="ListParagraph"/>
        <w:numPr>
          <w:ilvl w:val="0"/>
          <w:numId w:val="1"/>
        </w:numPr>
      </w:pPr>
      <w:r>
        <w:t>Executes Alarm Logic</w:t>
      </w:r>
    </w:p>
    <w:p w14:paraId="0526DDE4" w14:textId="77777777" w:rsidR="00E4391B" w:rsidRDefault="00466B5C" w:rsidP="00E4391B">
      <w:pPr>
        <w:pStyle w:val="ListParagraph"/>
        <w:numPr>
          <w:ilvl w:val="0"/>
          <w:numId w:val="1"/>
        </w:numPr>
      </w:pPr>
      <w:r>
        <w:t>Performs Position</w:t>
      </w:r>
      <w:r w:rsidR="00E4391B">
        <w:t xml:space="preserve"> Setpoint Evaluation Logic</w:t>
      </w:r>
    </w:p>
    <w:p w14:paraId="3F1B27D4" w14:textId="77777777" w:rsidR="00E4391B" w:rsidRDefault="00E4391B" w:rsidP="00E4391B">
      <w:pPr>
        <w:pStyle w:val="ListParagraph"/>
        <w:numPr>
          <w:ilvl w:val="0"/>
          <w:numId w:val="1"/>
        </w:numPr>
      </w:pPr>
      <w:r>
        <w:t>Perform check of alarm enable statues for indication of any disabled alarms</w:t>
      </w:r>
    </w:p>
    <w:p w14:paraId="0FD3CC1B" w14:textId="77777777" w:rsidR="00E4391B" w:rsidRDefault="00E4391B" w:rsidP="00E4391B">
      <w:pPr>
        <w:pStyle w:val="ListParagraph"/>
        <w:numPr>
          <w:ilvl w:val="0"/>
          <w:numId w:val="1"/>
        </w:numPr>
      </w:pPr>
      <w:r>
        <w:t>Set the dialer bit for any configured alarms</w:t>
      </w:r>
    </w:p>
    <w:p w14:paraId="4B49E45A" w14:textId="77777777" w:rsidR="00E4391B" w:rsidRDefault="00E4391B" w:rsidP="00E4391B">
      <w:pPr>
        <w:pStyle w:val="ListParagraph"/>
        <w:numPr>
          <w:ilvl w:val="0"/>
          <w:numId w:val="1"/>
        </w:numPr>
      </w:pPr>
      <w:r>
        <w:t>Setting of “last scan” values and reset of any pushbutton values</w:t>
      </w:r>
    </w:p>
    <w:p w14:paraId="6CCA218A" w14:textId="77777777" w:rsidR="00E4391B" w:rsidRDefault="00E4391B" w:rsidP="00E4391B">
      <w:r>
        <w:rPr>
          <w:b/>
        </w:rPr>
        <w:t>Programming Examples</w:t>
      </w:r>
    </w:p>
    <w:p w14:paraId="2175AAF6" w14:textId="77777777" w:rsidR="00E4391B" w:rsidRDefault="00E4391B" w:rsidP="00E4391B">
      <w:r>
        <w:t>This AOI may be used with the following types of devices:</w:t>
      </w:r>
    </w:p>
    <w:p w14:paraId="3A2C74B6" w14:textId="77777777" w:rsidR="00E4391B" w:rsidRDefault="00466B5C" w:rsidP="00E4391B">
      <w:pPr>
        <w:pStyle w:val="ListParagraph"/>
        <w:numPr>
          <w:ilvl w:val="0"/>
          <w:numId w:val="1"/>
        </w:numPr>
      </w:pPr>
      <w:r>
        <w:t>Discrete valves, with or without position feedback</w:t>
      </w:r>
    </w:p>
    <w:p w14:paraId="56863FAF" w14:textId="77777777" w:rsidR="00E4391B" w:rsidRDefault="00466B5C" w:rsidP="00E4391B">
      <w:pPr>
        <w:pStyle w:val="ListParagraph"/>
        <w:numPr>
          <w:ilvl w:val="0"/>
          <w:numId w:val="1"/>
        </w:numPr>
      </w:pPr>
      <w:r>
        <w:t>Analog valves, with or without position feedback</w:t>
      </w:r>
    </w:p>
    <w:p w14:paraId="7746070B" w14:textId="77777777" w:rsidR="00E4391B" w:rsidRDefault="00E4391B" w:rsidP="00E4391B">
      <w:r>
        <w:t xml:space="preserve">It is not necessary to hard code unused AOI parameters as the AOI can process the logic without any impact to other functions in use.  As with other AOIs Dialer Alarm enables should be programmed to stay permanently disabled if they are not intended to trigger the </w:t>
      </w:r>
      <w:r w:rsidR="00C57202">
        <w:t>dialer</w:t>
      </w:r>
      <w:r>
        <w:t>.</w:t>
      </w:r>
    </w:p>
    <w:p w14:paraId="54893578" w14:textId="77777777" w:rsidR="00E4391B" w:rsidRDefault="00E4391B" w:rsidP="00E4391B">
      <w:r>
        <w:t xml:space="preserve">For </w:t>
      </w:r>
      <w:r w:rsidR="00466B5C">
        <w:t>analog valves with position feedback</w:t>
      </w:r>
      <w:r>
        <w:t xml:space="preserve">, the </w:t>
      </w:r>
      <w:r w:rsidR="00466B5C">
        <w:t>position</w:t>
      </w:r>
      <w:r>
        <w:t xml:space="preserve"> Outputs are intended to be mapped into the Analog Input driver as the Scaled Setpoint Value for the purposes of evaluating the deviation alarm.</w:t>
      </w:r>
    </w:p>
    <w:p w14:paraId="2ED51BD4" w14:textId="77777777" w:rsidR="001316E9" w:rsidRDefault="001316E9" w:rsidP="00E4391B">
      <w:pPr>
        <w:rPr>
          <w:b/>
        </w:rPr>
      </w:pPr>
      <w:r>
        <w:rPr>
          <w:b/>
        </w:rPr>
        <w:lastRenderedPageBreak/>
        <w:t>HMI Integration</w:t>
      </w:r>
    </w:p>
    <w:p w14:paraId="409968AF" w14:textId="77777777" w:rsidR="001316E9" w:rsidRDefault="001316E9" w:rsidP="001316E9">
      <w:r>
        <w:t>This AOI is primarily intended for use with the following pop-ups:</w:t>
      </w:r>
    </w:p>
    <w:p w14:paraId="5851E527" w14:textId="77777777" w:rsidR="001316E9" w:rsidRDefault="001316E9" w:rsidP="001316E9">
      <w:pPr>
        <w:pStyle w:val="ListParagraph"/>
        <w:numPr>
          <w:ilvl w:val="0"/>
          <w:numId w:val="2"/>
        </w:numPr>
      </w:pPr>
      <w:r>
        <w:t>Valve Control v4_0</w:t>
      </w:r>
    </w:p>
    <w:p w14:paraId="58D0F25E" w14:textId="3A342818" w:rsidR="001316E9" w:rsidRDefault="00886958" w:rsidP="001316E9">
      <w:r>
        <w:t xml:space="preserve">HMI objects that reference an analog driver can be easily modified by selecting the object and performing a Substitute Tag operation to replace the placeholder tags with the correct device tagging. </w:t>
      </w:r>
      <w:r w:rsidR="001316E9">
        <w:t xml:space="preserve">Template Objects that reference the AOI are stored on the “Symbols Library – Valves I” window in the </w:t>
      </w:r>
      <w:del w:id="50" w:author="Holden, Rob" w:date="2021-11-10T14:22:00Z">
        <w:r w:rsidR="001316E9" w:rsidDel="00E57EAC">
          <w:delText>Intouch</w:delText>
        </w:r>
      </w:del>
      <w:ins w:id="51" w:author="Holden, Rob" w:date="2021-11-10T14:22:00Z">
        <w:r w:rsidR="00E57EAC">
          <w:t>InTouch</w:t>
        </w:r>
      </w:ins>
      <w:r w:rsidR="001316E9">
        <w:t xml:space="preserve"> Baseload.</w:t>
      </w:r>
      <w:r w:rsidR="00961B8D">
        <w:t xml:space="preserve">  The list of available objects is not comprehensive and depending on the application some modifications may be required – </w:t>
      </w:r>
      <w:del w:id="52" w:author="Holden, Rob" w:date="2021-11-10T14:21:00Z">
        <w:r w:rsidR="00961B8D" w:rsidDel="00E57EAC">
          <w:delText>e.g</w:delText>
        </w:r>
      </w:del>
      <w:ins w:id="53" w:author="Holden, Rob" w:date="2021-11-10T14:21:00Z">
        <w:r w:rsidR="00E57EAC">
          <w:t>e.g.</w:t>
        </w:r>
      </w:ins>
      <w:r w:rsidR="00961B8D">
        <w:t xml:space="preserve"> body shape.  The developer should contact the SCADA group and discuss requirements to ensure that the object is properly configured for use.</w:t>
      </w:r>
      <w:r>
        <w:t xml:space="preserve">  It is recommended to make any necessary modifications to the Action Script, as detailed below, prior to performing the tag substitution to prevent any errors that may arise from attempting to substitute a tag that does not exist.</w:t>
      </w:r>
    </w:p>
    <w:p w14:paraId="62EEDAE3" w14:textId="77777777" w:rsidR="0000236B" w:rsidRDefault="0000236B" w:rsidP="001316E9">
      <w:r>
        <w:t xml:space="preserve">If the valve has position feedback an analog input driver will be required to generate </w:t>
      </w:r>
      <w:r w:rsidR="00F434E6">
        <w:t xml:space="preserve">all </w:t>
      </w:r>
      <w:r>
        <w:t>the necessary signals.</w:t>
      </w:r>
    </w:p>
    <w:p w14:paraId="00500F09" w14:textId="77777777" w:rsidR="001316E9" w:rsidRDefault="001316E9" w:rsidP="001316E9">
      <w:r>
        <w:t>The following settings must be configured manually in the pop-up action script, if required:</w:t>
      </w:r>
    </w:p>
    <w:p w14:paraId="1A5D7435" w14:textId="77777777" w:rsidR="00961B8D" w:rsidRDefault="00961B8D" w:rsidP="001316E9">
      <w:r>
        <w:t>If the valve is an analog valve the indirect tag mappings in the section of the Action script marked as “</w:t>
      </w:r>
      <w:r w:rsidRPr="00961B8D">
        <w:t>Mapping of tags applicable to discrete valves only.  Set tagname to "" if not used</w:t>
      </w:r>
      <w:r>
        <w:t>” should be set to “”.</w:t>
      </w:r>
    </w:p>
    <w:p w14:paraId="0E3FE7FB" w14:textId="77777777" w:rsidR="00961B8D" w:rsidRDefault="00961B8D" w:rsidP="00961B8D">
      <w:r>
        <w:t>If the valve does not have analog setpoint control the indirect tag mappings in the section of the Action script marked as “</w:t>
      </w:r>
      <w:r w:rsidRPr="00961B8D">
        <w:t>Mapping of tags for analog valve setpoint.  Set to "" if not used</w:t>
      </w:r>
      <w:r>
        <w:t>” should be set to “”.</w:t>
      </w:r>
    </w:p>
    <w:p w14:paraId="44B3380B" w14:textId="77777777" w:rsidR="00961B8D" w:rsidRDefault="00961B8D" w:rsidP="00961B8D">
      <w:r>
        <w:t>If the valve does not have analog position feedback the indirect tag mappings in the section of the Action script marked as “</w:t>
      </w:r>
      <w:r w:rsidRPr="00961B8D">
        <w:t>Map Valve Position Feedback Tags</w:t>
      </w:r>
      <w:r>
        <w:t>” should be set to “”.</w:t>
      </w:r>
    </w:p>
    <w:p w14:paraId="2A79E24F" w14:textId="77777777" w:rsidR="00961B8D" w:rsidRDefault="00961B8D" w:rsidP="00961B8D">
      <w:r>
        <w:t>VLV_VIS1 – Set to 1 if the valve has analog feedback, otherwise set to 0.</w:t>
      </w:r>
    </w:p>
    <w:p w14:paraId="20EBB45D" w14:textId="77777777" w:rsidR="00961B8D" w:rsidRDefault="00961B8D" w:rsidP="00961B8D">
      <w:r>
        <w:t>VLV_VIS2 – Set to 1 if the valve has analog setpoint control, otherwise set to 0.</w:t>
      </w:r>
    </w:p>
    <w:p w14:paraId="0D730817" w14:textId="77777777" w:rsidR="00961B8D" w:rsidRDefault="00961B8D" w:rsidP="00961B8D">
      <w:r>
        <w:t>VLV_VIS3 – Set to 1 if the valve has discrete control, otherwise set to 0.</w:t>
      </w:r>
    </w:p>
    <w:p w14:paraId="110A0598" w14:textId="6EAB244C" w:rsidR="005507F3" w:rsidRPr="00462C68" w:rsidRDefault="00961B8D">
      <w:r>
        <w:t>VLV</w:t>
      </w:r>
      <w:r w:rsidRPr="00D05E00">
        <w:t>_SRV</w:t>
      </w:r>
      <w:r>
        <w:t xml:space="preserve"> – If the device is located on a remote </w:t>
      </w:r>
      <w:del w:id="54" w:author="Holden, Rob" w:date="2021-11-10T14:22:00Z">
        <w:r w:rsidDel="00E57EAC">
          <w:delText>Intouch</w:delText>
        </w:r>
      </w:del>
      <w:ins w:id="55" w:author="Holden, Rob" w:date="2021-11-10T14:22:00Z">
        <w:r w:rsidR="00E57EAC">
          <w:t>InTouch</w:t>
        </w:r>
      </w:ins>
      <w:r>
        <w:t xml:space="preserve"> Server, then this indirect tag must be changed to point at that server.  By default it looks at the Hot Backup Pair Configuration for the local system.</w:t>
      </w:r>
      <w:bookmarkStart w:id="56" w:name="_GoBack"/>
      <w:bookmarkEnd w:id="56"/>
    </w:p>
    <w:sectPr w:rsidR="005507F3" w:rsidRPr="00462C68" w:rsidSect="00576C0B">
      <w:pgSz w:w="15840" w:h="12240" w:orient="landscape"/>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CAEFC" w16cex:dateUtc="2020-03-18T18: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38FFF9" w16cid:durableId="221CAEF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1A0121"/>
    <w:multiLevelType w:val="hybridMultilevel"/>
    <w:tmpl w:val="F894F8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73C929BA"/>
    <w:multiLevelType w:val="hybridMultilevel"/>
    <w:tmpl w:val="B25CE8AC"/>
    <w:lvl w:ilvl="0" w:tplc="BE984EC8">
      <w:start w:val="5"/>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 Cauduro">
    <w15:presenceInfo w15:providerId="AD" w15:userId="S::scauduro@nlsengineering.com::9b90f5d0-0fe9-49dc-9a85-f2ee4ffc923b"/>
  </w15:person>
  <w15:person w15:author="Erin Buckley">
    <w15:presenceInfo w15:providerId="Windows Live" w15:userId="64f77f7c647142f0"/>
  </w15:person>
  <w15:person w15:author="Holden, Rob">
    <w15:presenceInfo w15:providerId="AD" w15:userId="S-1-5-21-2139973840-1036390329-796740536-25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CA" w:vendorID="64" w:dllVersion="131078" w:nlCheck="1" w:checkStyle="1"/>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C0B"/>
    <w:rsid w:val="0000236B"/>
    <w:rsid w:val="000D30FD"/>
    <w:rsid w:val="001316E9"/>
    <w:rsid w:val="00136A26"/>
    <w:rsid w:val="00221670"/>
    <w:rsid w:val="002A0716"/>
    <w:rsid w:val="00462C68"/>
    <w:rsid w:val="00466B5C"/>
    <w:rsid w:val="004A63F4"/>
    <w:rsid w:val="005044A5"/>
    <w:rsid w:val="005507F3"/>
    <w:rsid w:val="00576C0B"/>
    <w:rsid w:val="00662176"/>
    <w:rsid w:val="00683256"/>
    <w:rsid w:val="006C7B08"/>
    <w:rsid w:val="00755980"/>
    <w:rsid w:val="0087377C"/>
    <w:rsid w:val="00883598"/>
    <w:rsid w:val="00886958"/>
    <w:rsid w:val="00961B8D"/>
    <w:rsid w:val="009D68B9"/>
    <w:rsid w:val="00A61824"/>
    <w:rsid w:val="00C57202"/>
    <w:rsid w:val="00CC0F12"/>
    <w:rsid w:val="00CE55FA"/>
    <w:rsid w:val="00D42299"/>
    <w:rsid w:val="00E4391B"/>
    <w:rsid w:val="00E57EAC"/>
    <w:rsid w:val="00F434E6"/>
    <w:rsid w:val="00FF2B6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A910E"/>
  <w15:docId w15:val="{7C099C18-E17E-4FAF-98FE-E0406AF03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6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391B"/>
    <w:pPr>
      <w:ind w:left="720"/>
      <w:contextualSpacing/>
    </w:pPr>
  </w:style>
  <w:style w:type="character" w:styleId="CommentReference">
    <w:name w:val="annotation reference"/>
    <w:basedOn w:val="DefaultParagraphFont"/>
    <w:uiPriority w:val="99"/>
    <w:semiHidden/>
    <w:unhideWhenUsed/>
    <w:rsid w:val="00CC0F12"/>
    <w:rPr>
      <w:sz w:val="16"/>
      <w:szCs w:val="16"/>
    </w:rPr>
  </w:style>
  <w:style w:type="paragraph" w:styleId="CommentText">
    <w:name w:val="annotation text"/>
    <w:basedOn w:val="Normal"/>
    <w:link w:val="CommentTextChar"/>
    <w:uiPriority w:val="99"/>
    <w:semiHidden/>
    <w:unhideWhenUsed/>
    <w:rsid w:val="00CC0F12"/>
    <w:pPr>
      <w:spacing w:line="240" w:lineRule="auto"/>
    </w:pPr>
    <w:rPr>
      <w:sz w:val="20"/>
      <w:szCs w:val="20"/>
    </w:rPr>
  </w:style>
  <w:style w:type="character" w:customStyle="1" w:styleId="CommentTextChar">
    <w:name w:val="Comment Text Char"/>
    <w:basedOn w:val="DefaultParagraphFont"/>
    <w:link w:val="CommentText"/>
    <w:uiPriority w:val="99"/>
    <w:semiHidden/>
    <w:rsid w:val="00CC0F12"/>
    <w:rPr>
      <w:sz w:val="20"/>
      <w:szCs w:val="20"/>
    </w:rPr>
  </w:style>
  <w:style w:type="paragraph" w:styleId="CommentSubject">
    <w:name w:val="annotation subject"/>
    <w:basedOn w:val="CommentText"/>
    <w:next w:val="CommentText"/>
    <w:link w:val="CommentSubjectChar"/>
    <w:uiPriority w:val="99"/>
    <w:semiHidden/>
    <w:unhideWhenUsed/>
    <w:rsid w:val="00CC0F12"/>
    <w:rPr>
      <w:b/>
      <w:bCs/>
    </w:rPr>
  </w:style>
  <w:style w:type="character" w:customStyle="1" w:styleId="CommentSubjectChar">
    <w:name w:val="Comment Subject Char"/>
    <w:basedOn w:val="CommentTextChar"/>
    <w:link w:val="CommentSubject"/>
    <w:uiPriority w:val="99"/>
    <w:semiHidden/>
    <w:rsid w:val="00CC0F12"/>
    <w:rPr>
      <w:b/>
      <w:bCs/>
      <w:sz w:val="20"/>
      <w:szCs w:val="20"/>
    </w:rPr>
  </w:style>
  <w:style w:type="paragraph" w:styleId="BalloonText">
    <w:name w:val="Balloon Text"/>
    <w:basedOn w:val="Normal"/>
    <w:link w:val="BalloonTextChar"/>
    <w:uiPriority w:val="99"/>
    <w:semiHidden/>
    <w:unhideWhenUsed/>
    <w:rsid w:val="00CC0F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F12"/>
    <w:rPr>
      <w:rFonts w:ascii="Segoe UI" w:hAnsi="Segoe UI" w:cs="Segoe UI"/>
      <w:sz w:val="18"/>
      <w:szCs w:val="18"/>
    </w:rPr>
  </w:style>
  <w:style w:type="paragraph" w:styleId="Revision">
    <w:name w:val="Revision"/>
    <w:hidden/>
    <w:uiPriority w:val="99"/>
    <w:semiHidden/>
    <w:rsid w:val="00CC0F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50C3FE-4A9C-49BA-9AF7-98CBB5A3EC1B}">
  <ds:schemaRefs>
    <ds:schemaRef ds:uri="http://schemas.microsoft.com/sharepoint/v3/contenttype/forms"/>
  </ds:schemaRefs>
</ds:datastoreItem>
</file>

<file path=customXml/itemProps2.xml><?xml version="1.0" encoding="utf-8"?>
<ds:datastoreItem xmlns:ds="http://schemas.openxmlformats.org/officeDocument/2006/customXml" ds:itemID="{D01E885F-D0BE-47DE-9259-BD4F322A5F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2BE386-B1AC-4D3F-8825-46E64C3DF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1596</Words>
  <Characters>9099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10674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David</dc:creator>
  <cp:lastModifiedBy>Holden, Rob</cp:lastModifiedBy>
  <cp:revision>2</cp:revision>
  <dcterms:created xsi:type="dcterms:W3CDTF">2017-09-22T16:43:00Z</dcterms:created>
  <dcterms:modified xsi:type="dcterms:W3CDTF">2021-11-10T19:22:00Z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